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C160CF" w:rsidP="00EE43A4">
      <w:pPr>
        <w:spacing w:line="480" w:lineRule="auto"/>
      </w:pPr>
      <w:r>
        <w:t>Elisa Torres</w:t>
      </w:r>
    </w:p>
    <w:p w:rsidR="00C160CF" w:rsidRDefault="00C160CF" w:rsidP="00EE43A4">
      <w:pPr>
        <w:spacing w:line="480" w:lineRule="auto"/>
      </w:pPr>
      <w:r>
        <w:t xml:space="preserve">AP </w:t>
      </w:r>
      <w:r w:rsidR="00D448A7">
        <w:t xml:space="preserve">English </w:t>
      </w:r>
      <w:r>
        <w:t>Language and Composition</w:t>
      </w:r>
    </w:p>
    <w:p w:rsidR="00C160CF" w:rsidRDefault="000042D1" w:rsidP="00EE43A4">
      <w:pPr>
        <w:spacing w:line="480" w:lineRule="auto"/>
      </w:pPr>
      <w:r>
        <w:t>Research Argument</w:t>
      </w:r>
    </w:p>
    <w:p w:rsidR="000042D1" w:rsidRDefault="00C53617" w:rsidP="00EE43A4">
      <w:pPr>
        <w:spacing w:line="480" w:lineRule="auto"/>
      </w:pPr>
      <w:r>
        <w:t>14</w:t>
      </w:r>
      <w:r w:rsidR="000042D1">
        <w:t xml:space="preserve"> May 2009</w:t>
      </w:r>
    </w:p>
    <w:p w:rsidR="00EE43A4" w:rsidRDefault="00180E5A" w:rsidP="00EE43A4">
      <w:pPr>
        <w:spacing w:line="480" w:lineRule="auto"/>
        <w:jc w:val="center"/>
      </w:pPr>
      <w:r>
        <w:t>Nature or Nurture?</w:t>
      </w:r>
    </w:p>
    <w:p w:rsidR="00FC6954" w:rsidRDefault="004D3EA9" w:rsidP="004D3EA9">
      <w:pPr>
        <w:spacing w:line="480" w:lineRule="auto"/>
        <w:ind w:firstLine="720"/>
      </w:pPr>
      <w:r w:rsidRPr="004D3EA9">
        <w:rPr>
          <w:b/>
        </w:rPr>
        <w:t>Section I:</w:t>
      </w:r>
      <w:r>
        <w:t xml:space="preserve"> </w:t>
      </w:r>
      <w:r w:rsidR="00791CD8">
        <w:t xml:space="preserve">Parents, their children, and the way they interact is not something that crosses people’s minds all the time. Yes, a lot of people like kids and end up having kids, but the </w:t>
      </w:r>
      <w:r w:rsidR="009E13F7">
        <w:t xml:space="preserve">basis of how children turn out the way they do is a question </w:t>
      </w:r>
      <w:r w:rsidR="009E13F7" w:rsidRPr="00726776">
        <w:t>unknown</w:t>
      </w:r>
      <w:r w:rsidR="009E13F7">
        <w:t xml:space="preserve"> to most people. What if someone were to make a bold statement in which </w:t>
      </w:r>
      <w:commentRangeStart w:id="0"/>
      <w:r w:rsidR="009E13F7">
        <w:t xml:space="preserve">they </w:t>
      </w:r>
      <w:commentRangeEnd w:id="0"/>
      <w:r w:rsidR="005C794E">
        <w:rPr>
          <w:rStyle w:val="CommentReference"/>
        </w:rPr>
        <w:commentReference w:id="0"/>
      </w:r>
      <w:r w:rsidR="009E13F7">
        <w:t>proclaim that parents do not have much of an influence on their children</w:t>
      </w:r>
      <w:r w:rsidR="00A73E53">
        <w:t xml:space="preserve">? How exactly would people react? </w:t>
      </w:r>
      <w:r w:rsidR="00C77B15">
        <w:t xml:space="preserve">This </w:t>
      </w:r>
      <w:r w:rsidR="00A73E53">
        <w:t>is exactly what Judith Rich Harris d</w:t>
      </w:r>
      <w:r w:rsidR="00C77B15">
        <w:t>id when</w:t>
      </w:r>
      <w:r w:rsidR="004C0156">
        <w:t xml:space="preserve"> she wrote </w:t>
      </w:r>
      <w:r w:rsidR="004C0156" w:rsidRPr="003236C0">
        <w:rPr>
          <w:i/>
        </w:rPr>
        <w:t xml:space="preserve">The Nurture Assumption Why Children Turn Out the Way They Do </w:t>
      </w:r>
      <w:r w:rsidR="003236C0">
        <w:t xml:space="preserve">in </w:t>
      </w:r>
      <w:r w:rsidR="004C0156">
        <w:t xml:space="preserve">1998. </w:t>
      </w:r>
      <w:r w:rsidR="001A6AA4">
        <w:t>In this revealing and controversial book, Harris delved into her theory that the way children are developed</w:t>
      </w:r>
      <w:commentRangeStart w:id="1"/>
      <w:r w:rsidR="00AA0B27">
        <w:t>,</w:t>
      </w:r>
      <w:r w:rsidR="001A6AA4">
        <w:t xml:space="preserve"> </w:t>
      </w:r>
      <w:commentRangeEnd w:id="1"/>
      <w:r w:rsidR="005C794E">
        <w:rPr>
          <w:rStyle w:val="CommentReference"/>
        </w:rPr>
        <w:commentReference w:id="1"/>
      </w:r>
      <w:r w:rsidR="001A6AA4">
        <w:t xml:space="preserve">and the type of </w:t>
      </w:r>
      <w:r w:rsidR="00FF6A7C">
        <w:t>people</w:t>
      </w:r>
      <w:r w:rsidR="001A6AA4">
        <w:t xml:space="preserve"> they become is not necessarily in the hands of their parents. </w:t>
      </w:r>
      <w:r w:rsidR="0028328F">
        <w:t xml:space="preserve">All parents, or at least the ones who really care and want to raise a successful, intelligent, and happy child, obviously feel like they have an impact on their children. </w:t>
      </w:r>
      <w:r w:rsidR="008F2EE0">
        <w:t>I do not agree with Harris because her theory seems almost entirely impossible.</w:t>
      </w:r>
      <w:commentRangeStart w:id="2"/>
      <w:r w:rsidR="008F2EE0">
        <w:t xml:space="preserve"> </w:t>
      </w:r>
      <w:commentRangeEnd w:id="2"/>
      <w:r w:rsidR="005C794E">
        <w:rPr>
          <w:rStyle w:val="CommentReference"/>
        </w:rPr>
        <w:commentReference w:id="2"/>
      </w:r>
      <w:r w:rsidR="008F2EE0">
        <w:t xml:space="preserve">Although </w:t>
      </w:r>
      <w:r w:rsidR="008F2EE0" w:rsidRPr="00F24DA3">
        <w:t>some</w:t>
      </w:r>
      <w:r w:rsidR="008F2EE0">
        <w:t xml:space="preserve"> </w:t>
      </w:r>
      <w:r w:rsidR="006C3219">
        <w:t>concepts</w:t>
      </w:r>
      <w:r w:rsidR="008F2EE0">
        <w:t xml:space="preserve"> Harris presents s</w:t>
      </w:r>
      <w:r w:rsidR="00726776">
        <w:t>eem</w:t>
      </w:r>
      <w:r w:rsidR="003D37AB">
        <w:t xml:space="preserve"> valid, </w:t>
      </w:r>
      <w:commentRangeStart w:id="3"/>
      <w:r w:rsidR="003D37AB">
        <w:t xml:space="preserve">I do not agree with her </w:t>
      </w:r>
      <w:r w:rsidR="00FF6A7C">
        <w:t>overall idea</w:t>
      </w:r>
      <w:r w:rsidR="003D37AB">
        <w:t xml:space="preserve">. </w:t>
      </w:r>
      <w:commentRangeEnd w:id="3"/>
      <w:r w:rsidR="005C794E">
        <w:rPr>
          <w:rStyle w:val="CommentReference"/>
        </w:rPr>
        <w:commentReference w:id="3"/>
      </w:r>
    </w:p>
    <w:p w:rsidR="00831B07" w:rsidRDefault="00831B07" w:rsidP="00EE43A4">
      <w:pPr>
        <w:spacing w:line="480" w:lineRule="auto"/>
      </w:pPr>
      <w:r>
        <w:tab/>
      </w:r>
      <w:r w:rsidR="004D3EA9" w:rsidRPr="004D3EA9">
        <w:rPr>
          <w:b/>
        </w:rPr>
        <w:t>Section II:</w:t>
      </w:r>
      <w:r w:rsidR="004D3EA9">
        <w:t xml:space="preserve"> </w:t>
      </w:r>
      <w:r w:rsidR="00D159CA">
        <w:t xml:space="preserve">Judith Rich Harris, who was </w:t>
      </w:r>
      <w:r w:rsidR="00096F93">
        <w:t>sixty</w:t>
      </w:r>
      <w:r w:rsidR="00D159CA">
        <w:t xml:space="preserve"> when she wrote her book, is </w:t>
      </w:r>
      <w:r w:rsidR="00D22ACB">
        <w:t>an</w:t>
      </w:r>
      <w:r w:rsidR="00D159CA">
        <w:t xml:space="preserve"> everyday grandmother a</w:t>
      </w:r>
      <w:r w:rsidR="00D22ACB">
        <w:t>nd parent</w:t>
      </w:r>
      <w:r w:rsidR="005C5846">
        <w:t xml:space="preserve"> (Begley)</w:t>
      </w:r>
      <w:r w:rsidR="00D22ACB">
        <w:t xml:space="preserve">. </w:t>
      </w:r>
      <w:commentRangeStart w:id="4"/>
      <w:r w:rsidR="00D22ACB">
        <w:t>This is surprising</w:t>
      </w:r>
      <w:commentRangeEnd w:id="4"/>
      <w:r w:rsidR="005C794E">
        <w:rPr>
          <w:rStyle w:val="CommentReference"/>
        </w:rPr>
        <w:commentReference w:id="4"/>
      </w:r>
      <w:r w:rsidR="00D22ACB">
        <w:t xml:space="preserve">, considering the fact that the argument she makes </w:t>
      </w:r>
      <w:r w:rsidR="00E913C9">
        <w:t xml:space="preserve">was </w:t>
      </w:r>
      <w:r w:rsidR="00D22ACB">
        <w:t xml:space="preserve">very </w:t>
      </w:r>
      <w:r w:rsidR="00577CD3" w:rsidRPr="007F4E8D">
        <w:t>strong-willed</w:t>
      </w:r>
      <w:r w:rsidR="007F4E8D">
        <w:t xml:space="preserve"> and controversial</w:t>
      </w:r>
      <w:r w:rsidR="00577CD3">
        <w:t xml:space="preserve">. </w:t>
      </w:r>
      <w:r w:rsidR="00870E55">
        <w:t>Although she received a degree</w:t>
      </w:r>
      <w:r w:rsidR="00934324">
        <w:t xml:space="preserve"> in Harvard’s graduate department of psychology</w:t>
      </w:r>
      <w:r w:rsidR="00C42066">
        <w:t xml:space="preserve">, she was not able to make it through the </w:t>
      </w:r>
      <w:r w:rsidR="00870E55">
        <w:t xml:space="preserve">doctorate </w:t>
      </w:r>
      <w:r w:rsidR="00C42066">
        <w:t xml:space="preserve">program because </w:t>
      </w:r>
      <w:r w:rsidR="005C5846">
        <w:t xml:space="preserve">Harris’ </w:t>
      </w:r>
      <w:r w:rsidR="00C42066">
        <w:t xml:space="preserve">professors did not believe she would </w:t>
      </w:r>
      <w:r w:rsidR="00FE4D9E">
        <w:t xml:space="preserve">contribute much to </w:t>
      </w:r>
      <w:r w:rsidR="00256879">
        <w:t xml:space="preserve">the field of </w:t>
      </w:r>
      <w:r w:rsidR="00FE4D9E">
        <w:t>psychology</w:t>
      </w:r>
      <w:r w:rsidR="00C42066">
        <w:t>.</w:t>
      </w:r>
      <w:r w:rsidR="009256B5">
        <w:t xml:space="preserve"> Harris was able to continue her work in psychology, as she moved on to write psychology </w:t>
      </w:r>
      <w:r w:rsidR="009256B5">
        <w:lastRenderedPageBreak/>
        <w:t>textbooks</w:t>
      </w:r>
      <w:r w:rsidR="00F13645">
        <w:t xml:space="preserve"> (Begley)</w:t>
      </w:r>
      <w:r w:rsidR="009256B5">
        <w:t xml:space="preserve">. </w:t>
      </w:r>
      <w:r w:rsidR="00B550EF">
        <w:t>Surprisingly, Harris co-</w:t>
      </w:r>
      <w:r w:rsidR="006D72C7">
        <w:t xml:space="preserve">wrote three child development textbooks in which she supported the assumption </w:t>
      </w:r>
      <w:r w:rsidR="000B5DDA">
        <w:t>that parents</w:t>
      </w:r>
      <w:r w:rsidR="00B550EF">
        <w:t xml:space="preserve"> are</w:t>
      </w:r>
      <w:r w:rsidR="006D72C7">
        <w:t xml:space="preserve"> a strong part of a child’s growth (Harris</w:t>
      </w:r>
      <w:r w:rsidR="00922C00">
        <w:t xml:space="preserve"> 9</w:t>
      </w:r>
      <w:r w:rsidR="006D72C7">
        <w:t xml:space="preserve">). </w:t>
      </w:r>
      <w:r w:rsidR="002D5267">
        <w:t xml:space="preserve">That fact makes Harris’ argument even less convincing </w:t>
      </w:r>
      <w:r w:rsidR="00211894">
        <w:t xml:space="preserve">because </w:t>
      </w:r>
      <w:r w:rsidR="001C0B2D">
        <w:t xml:space="preserve">she </w:t>
      </w:r>
      <w:r w:rsidR="007829B4">
        <w:t>believed</w:t>
      </w:r>
      <w:r w:rsidR="001C0B2D">
        <w:t xml:space="preserve"> in the idea she argues against in </w:t>
      </w:r>
      <w:r w:rsidR="001C0B2D" w:rsidRPr="007B0817">
        <w:rPr>
          <w:i/>
        </w:rPr>
        <w:t>The Nurture Assumption</w:t>
      </w:r>
      <w:r w:rsidR="001C0B2D">
        <w:t xml:space="preserve">. </w:t>
      </w:r>
      <w:r w:rsidR="00932F1A">
        <w:t xml:space="preserve">Although Harris does have </w:t>
      </w:r>
      <w:r w:rsidR="00B7200E">
        <w:t xml:space="preserve">a background in psychology, most people would probably agree that her experiences do not </w:t>
      </w:r>
      <w:r w:rsidR="00F13645">
        <w:t>qualify her</w:t>
      </w:r>
      <w:r w:rsidR="00B7200E">
        <w:t xml:space="preserve"> to present such a major point. </w:t>
      </w:r>
      <w:r w:rsidR="00F13645">
        <w:t xml:space="preserve">It is quite possible that Harris wrote the book to justify the way her own children turned </w:t>
      </w:r>
      <w:commentRangeStart w:id="5"/>
      <w:r w:rsidR="00F13645">
        <w:t xml:space="preserve">out. </w:t>
      </w:r>
      <w:commentRangeEnd w:id="5"/>
      <w:r w:rsidR="005C794E">
        <w:rPr>
          <w:rStyle w:val="CommentReference"/>
        </w:rPr>
        <w:commentReference w:id="5"/>
      </w:r>
      <w:r w:rsidR="00F13645">
        <w:t xml:space="preserve">She had two daughters, one adopted and the other biological, who </w:t>
      </w:r>
      <w:r w:rsidR="00F13645" w:rsidRPr="00831C86">
        <w:t>were</w:t>
      </w:r>
      <w:r w:rsidR="00F13645">
        <w:t xml:space="preserve"> very different during childhood and adolescence</w:t>
      </w:r>
      <w:r w:rsidR="00F22AC1">
        <w:t xml:space="preserve">. The adopted daughter tended to bend the rules much more than her sister, which </w:t>
      </w:r>
      <w:r w:rsidR="003062EF">
        <w:t>may have made</w:t>
      </w:r>
      <w:r w:rsidR="00F22AC1">
        <w:t xml:space="preserve"> Harris more likely to </w:t>
      </w:r>
      <w:r w:rsidR="00B60ABB" w:rsidRPr="00B60ABB">
        <w:t xml:space="preserve">create </w:t>
      </w:r>
      <w:r w:rsidR="00F22AC1">
        <w:t xml:space="preserve">an excuse as to why her </w:t>
      </w:r>
      <w:r w:rsidR="00996FD6">
        <w:t xml:space="preserve">adopted </w:t>
      </w:r>
      <w:r w:rsidR="00F22AC1" w:rsidRPr="00996FD6">
        <w:t>daughter</w:t>
      </w:r>
      <w:r w:rsidR="00F22AC1">
        <w:t xml:space="preserve"> acted out. That </w:t>
      </w:r>
      <w:r w:rsidR="004D7183">
        <w:t xml:space="preserve">rationalization </w:t>
      </w:r>
      <w:r w:rsidR="00D75855">
        <w:t>c</w:t>
      </w:r>
      <w:r w:rsidR="00F22AC1">
        <w:t xml:space="preserve">ould be that parents are not much of </w:t>
      </w:r>
      <w:r w:rsidR="00FA0448">
        <w:t>an influence on their children</w:t>
      </w:r>
      <w:r w:rsidR="003B56E6">
        <w:t>, in Harris’</w:t>
      </w:r>
      <w:r w:rsidR="00424AC0">
        <w:t xml:space="preserve"> </w:t>
      </w:r>
      <w:r w:rsidR="003B56E6">
        <w:t>opinion</w:t>
      </w:r>
      <w:r w:rsidR="00FA0448">
        <w:t xml:space="preserve">. </w:t>
      </w:r>
      <w:r w:rsidR="00AF1A86">
        <w:t>There is</w:t>
      </w:r>
      <w:r w:rsidR="00F1444B">
        <w:t xml:space="preserve"> also</w:t>
      </w:r>
      <w:r w:rsidR="00AF1A86">
        <w:t xml:space="preserve"> a possibility</w:t>
      </w:r>
      <w:r w:rsidR="00FA0448">
        <w:t xml:space="preserve"> that Harris wanted to prove herself to Harvard by showing </w:t>
      </w:r>
      <w:r w:rsidR="00792261">
        <w:t xml:space="preserve">that she was able to write a prominent book regarding an important issue in psychology. </w:t>
      </w:r>
      <w:r w:rsidR="00AB0C63">
        <w:t xml:space="preserve">Whatever Harris’ motivation for writing the book may be, she does not really have the </w:t>
      </w:r>
      <w:commentRangeStart w:id="6"/>
      <w:r w:rsidR="00AB0C63">
        <w:t xml:space="preserve">proper </w:t>
      </w:r>
      <w:r w:rsidR="004A5E17">
        <w:t xml:space="preserve">credentials </w:t>
      </w:r>
      <w:commentRangeEnd w:id="6"/>
      <w:r w:rsidR="005C794E">
        <w:rPr>
          <w:rStyle w:val="CommentReference"/>
        </w:rPr>
        <w:commentReference w:id="6"/>
      </w:r>
      <w:r w:rsidR="00B60ABB">
        <w:t xml:space="preserve">that would allow her to write </w:t>
      </w:r>
      <w:r w:rsidR="00C165AB">
        <w:t>a</w:t>
      </w:r>
      <w:r w:rsidR="00B60ABB">
        <w:t xml:space="preserve"> </w:t>
      </w:r>
      <w:r w:rsidR="00C165AB" w:rsidRPr="00C165AB">
        <w:t>respected</w:t>
      </w:r>
      <w:r w:rsidR="00D458B2">
        <w:t xml:space="preserve"> book</w:t>
      </w:r>
      <w:r w:rsidR="004A5E17">
        <w:t xml:space="preserve">. </w:t>
      </w:r>
    </w:p>
    <w:p w:rsidR="00C359D6" w:rsidRPr="00BE0A6B" w:rsidRDefault="00DE7A7B" w:rsidP="00EE43A4">
      <w:pPr>
        <w:spacing w:line="480" w:lineRule="auto"/>
      </w:pPr>
      <w:r>
        <w:tab/>
      </w:r>
      <w:r w:rsidR="004D3EA9" w:rsidRPr="004D3EA9">
        <w:rPr>
          <w:b/>
        </w:rPr>
        <w:t xml:space="preserve">Section </w:t>
      </w:r>
      <w:r w:rsidR="004D3EA9">
        <w:rPr>
          <w:b/>
        </w:rPr>
        <w:t>III</w:t>
      </w:r>
      <w:r w:rsidR="004D3EA9" w:rsidRPr="004D3EA9">
        <w:rPr>
          <w:b/>
        </w:rPr>
        <w:t>:</w:t>
      </w:r>
      <w:r w:rsidR="004D3EA9">
        <w:t xml:space="preserve"> </w:t>
      </w:r>
      <w:r w:rsidR="00D541E5">
        <w:t xml:space="preserve">Harris’ </w:t>
      </w:r>
      <w:r w:rsidR="001F15C3">
        <w:t xml:space="preserve">book starts out by introducing </w:t>
      </w:r>
      <w:r w:rsidR="00BF711D" w:rsidRPr="00BE0A6B">
        <w:t xml:space="preserve">the issue of </w:t>
      </w:r>
      <w:r w:rsidR="00BE0A6B" w:rsidRPr="00BE0A6B">
        <w:t>nat</w:t>
      </w:r>
      <w:r w:rsidR="00974DEB">
        <w:t>ure versus nur</w:t>
      </w:r>
      <w:r w:rsidR="00BE0A6B" w:rsidRPr="00BE0A6B">
        <w:t>ture</w:t>
      </w:r>
      <w:r w:rsidR="001F15C3">
        <w:t xml:space="preserve">, </w:t>
      </w:r>
      <w:r w:rsidR="00BF711D">
        <w:t xml:space="preserve">which is </w:t>
      </w:r>
      <w:r w:rsidR="001F15C3">
        <w:t xml:space="preserve">a very important part of psychology. </w:t>
      </w:r>
      <w:r w:rsidR="00D541E5">
        <w:t xml:space="preserve">She </w:t>
      </w:r>
      <w:r w:rsidR="00205F51">
        <w:t xml:space="preserve">explains that </w:t>
      </w:r>
      <w:r w:rsidR="00626B25">
        <w:t>many</w:t>
      </w:r>
      <w:r w:rsidR="00205F51">
        <w:t xml:space="preserve"> people believe </w:t>
      </w:r>
      <w:r w:rsidR="00666AEF">
        <w:t xml:space="preserve">that </w:t>
      </w:r>
      <w:r w:rsidR="00205F51">
        <w:t xml:space="preserve">nature is the </w:t>
      </w:r>
      <w:r w:rsidR="00FE137C">
        <w:t>genetic</w:t>
      </w:r>
      <w:r w:rsidR="00666AEF">
        <w:t xml:space="preserve"> makeup</w:t>
      </w:r>
      <w:r w:rsidR="00205F51">
        <w:t xml:space="preserve"> of a person, and nurture is the environment </w:t>
      </w:r>
      <w:r w:rsidR="00CD4182">
        <w:t>in which a</w:t>
      </w:r>
      <w:r w:rsidR="00205F51">
        <w:t xml:space="preserve"> person grows up (Harris</w:t>
      </w:r>
      <w:r w:rsidR="00263A4F">
        <w:t xml:space="preserve"> 1</w:t>
      </w:r>
      <w:r w:rsidR="00205F51">
        <w:t xml:space="preserve">). </w:t>
      </w:r>
      <w:r w:rsidR="00CD4182">
        <w:t xml:space="preserve">In Harris’ opinion, the research </w:t>
      </w:r>
      <w:del w:id="7" w:author=" " w:date="2009-05-21T22:59:00Z">
        <w:r w:rsidR="00CD4182" w:rsidDel="005C794E">
          <w:delText xml:space="preserve">done </w:delText>
        </w:r>
      </w:del>
      <w:r w:rsidR="00CD4182">
        <w:t xml:space="preserve">that supports the theory of parents </w:t>
      </w:r>
      <w:commentRangeStart w:id="8"/>
      <w:r w:rsidR="00CD4182">
        <w:t xml:space="preserve">having an influence </w:t>
      </w:r>
      <w:commentRangeEnd w:id="8"/>
      <w:r w:rsidR="005C794E">
        <w:rPr>
          <w:rStyle w:val="CommentReference"/>
        </w:rPr>
        <w:commentReference w:id="8"/>
      </w:r>
      <w:r w:rsidR="00CD4182">
        <w:t>on their children is not properly supported. She also believes that the nurture assumption is of a “cherished cultural myth”</w:t>
      </w:r>
      <w:r w:rsidR="00C015E1">
        <w:t xml:space="preserve"> (Harris</w:t>
      </w:r>
      <w:r w:rsidR="008020EB">
        <w:t xml:space="preserve"> 4</w:t>
      </w:r>
      <w:r w:rsidR="00C015E1">
        <w:t xml:space="preserve">). </w:t>
      </w:r>
      <w:r w:rsidR="007D4C68">
        <w:t>When describing how she decided that she no longer agr</w:t>
      </w:r>
      <w:r w:rsidR="008D1255">
        <w:t>eed</w:t>
      </w:r>
      <w:r w:rsidR="007D4C68">
        <w:t xml:space="preserve"> with the nurture assumption, she use</w:t>
      </w:r>
      <w:r w:rsidR="008D1255">
        <w:t>d</w:t>
      </w:r>
      <w:r w:rsidR="007D4C68">
        <w:t xml:space="preserve"> </w:t>
      </w:r>
      <w:r w:rsidR="00FB2EE5">
        <w:t xml:space="preserve">observations made </w:t>
      </w:r>
      <w:r w:rsidR="00361451">
        <w:t>throughout</w:t>
      </w:r>
      <w:r w:rsidR="00FB2EE5">
        <w:t xml:space="preserve"> her lifetime</w:t>
      </w:r>
      <w:r w:rsidR="007D4C68">
        <w:t xml:space="preserve">. </w:t>
      </w:r>
      <w:r w:rsidR="00FB2EE5">
        <w:t xml:space="preserve">One of those examples </w:t>
      </w:r>
      <w:r w:rsidR="001D757B">
        <w:t xml:space="preserve">was </w:t>
      </w:r>
      <w:r w:rsidR="00FB2EE5">
        <w:t xml:space="preserve">of </w:t>
      </w:r>
      <w:r w:rsidR="00051C04">
        <w:t xml:space="preserve">a family she lived with </w:t>
      </w:r>
      <w:r w:rsidR="00481735">
        <w:t>when she was</w:t>
      </w:r>
      <w:r w:rsidR="00051C04">
        <w:t xml:space="preserve"> a graduate student. The parents in the</w:t>
      </w:r>
      <w:r w:rsidR="0017049F">
        <w:t xml:space="preserve"> family spoke Russian with</w:t>
      </w:r>
      <w:r w:rsidR="00051C04">
        <w:t xml:space="preserve"> their children and each other, </w:t>
      </w:r>
      <w:r w:rsidR="00051C04" w:rsidRPr="00BE0A6B">
        <w:t xml:space="preserve">yet the children were </w:t>
      </w:r>
      <w:r w:rsidR="005E54FE">
        <w:lastRenderedPageBreak/>
        <w:t>fluent English speakers. The children did not have a</w:t>
      </w:r>
      <w:r w:rsidR="00051C04" w:rsidRPr="00BE0A6B">
        <w:t xml:space="preserve"> Russian accent</w:t>
      </w:r>
      <w:r w:rsidR="00BE0A6B" w:rsidRPr="00BE0A6B">
        <w:t xml:space="preserve"> because they learned English from their peers</w:t>
      </w:r>
      <w:r w:rsidR="00051C04" w:rsidRPr="00BE0A6B">
        <w:t xml:space="preserve"> </w:t>
      </w:r>
      <w:commentRangeStart w:id="9"/>
      <w:r w:rsidR="00051C04" w:rsidRPr="00BE0A6B">
        <w:t>(Harris</w:t>
      </w:r>
      <w:r w:rsidR="00F651F2" w:rsidRPr="00BE0A6B">
        <w:t xml:space="preserve"> 9</w:t>
      </w:r>
      <w:r w:rsidR="00051C04" w:rsidRPr="00BE0A6B">
        <w:t xml:space="preserve">). </w:t>
      </w:r>
      <w:commentRangeEnd w:id="9"/>
      <w:r w:rsidR="005C794E">
        <w:rPr>
          <w:rStyle w:val="CommentReference"/>
        </w:rPr>
        <w:commentReference w:id="9"/>
      </w:r>
    </w:p>
    <w:p w:rsidR="004F364F" w:rsidRPr="003F447E" w:rsidRDefault="005A0E64" w:rsidP="002E6B5A">
      <w:pPr>
        <w:spacing w:line="480" w:lineRule="auto"/>
        <w:ind w:firstLine="720"/>
      </w:pPr>
      <w:r>
        <w:t xml:space="preserve">Another way Harris supports her theory is by saying that socialization researchers base their information for the nurture assumption on the “typical middle-class North American or </w:t>
      </w:r>
      <w:r w:rsidR="00B14E77">
        <w:t>European family” (Harris</w:t>
      </w:r>
      <w:r w:rsidR="0062578F">
        <w:t xml:space="preserve"> 11</w:t>
      </w:r>
      <w:r w:rsidR="00B14E77">
        <w:t>). Children are not studied as much in poorer, lower class societies, which may change the research</w:t>
      </w:r>
      <w:r w:rsidR="00CF050F">
        <w:t xml:space="preserve"> results</w:t>
      </w:r>
      <w:r w:rsidR="00B14E77">
        <w:t xml:space="preserve">. </w:t>
      </w:r>
      <w:r w:rsidR="00275BEF">
        <w:t xml:space="preserve">Harris </w:t>
      </w:r>
      <w:r w:rsidR="00F74594">
        <w:t>eventually</w:t>
      </w:r>
      <w:r w:rsidR="00275BEF">
        <w:t xml:space="preserve"> goes on to </w:t>
      </w:r>
      <w:r w:rsidR="00F74594">
        <w:t xml:space="preserve">discuss </w:t>
      </w:r>
      <w:r w:rsidR="001B3D69">
        <w:t xml:space="preserve">how children who grow up in the same </w:t>
      </w:r>
      <w:r w:rsidR="00102262">
        <w:t xml:space="preserve">home </w:t>
      </w:r>
      <w:r w:rsidR="001B3D69">
        <w:t>are not</w:t>
      </w:r>
      <w:r w:rsidR="0042170F">
        <w:t xml:space="preserve"> necessarily more alike, using findings from other researc</w:t>
      </w:r>
      <w:r w:rsidR="00AE11C8">
        <w:t xml:space="preserve">hers to support her statements. </w:t>
      </w:r>
      <w:r w:rsidR="00C2557A">
        <w:t>This maintains</w:t>
      </w:r>
      <w:r w:rsidR="00102262">
        <w:t xml:space="preserve"> her argument against the nurture assumption because </w:t>
      </w:r>
      <w:r w:rsidR="00102262" w:rsidRPr="0017049F">
        <w:t xml:space="preserve">it shows </w:t>
      </w:r>
      <w:r w:rsidR="0017049F" w:rsidRPr="0017049F">
        <w:t>that much</w:t>
      </w:r>
      <w:r w:rsidR="00C2557A">
        <w:t xml:space="preserve"> of a child’s development is not created in the household. </w:t>
      </w:r>
      <w:r w:rsidR="00CC25DD">
        <w:t xml:space="preserve">Birth order is another topic Harris argues against in her book. </w:t>
      </w:r>
      <w:r w:rsidR="00C94908">
        <w:t xml:space="preserve">In continuing to support her theory, Harris </w:t>
      </w:r>
      <w:r w:rsidR="008D74F5">
        <w:t xml:space="preserve">uses research </w:t>
      </w:r>
      <w:del w:id="10" w:author=" " w:date="2009-05-21T23:00:00Z">
        <w:r w:rsidR="008D74F5" w:rsidDel="005C794E">
          <w:delText xml:space="preserve">found </w:delText>
        </w:r>
      </w:del>
      <w:r w:rsidR="008D74F5">
        <w:t xml:space="preserve">from Judy Dunn, </w:t>
      </w:r>
      <w:r w:rsidR="00D541E5">
        <w:t>a specialist</w:t>
      </w:r>
      <w:r w:rsidR="008D74F5">
        <w:t xml:space="preserve"> on sibling relationships, and Robert Plomin, an expert on behavioral genetics. Their research </w:t>
      </w:r>
      <w:r w:rsidR="002B487E">
        <w:t>states</w:t>
      </w:r>
      <w:r w:rsidR="008D74F5">
        <w:t xml:space="preserve"> </w:t>
      </w:r>
      <w:r w:rsidR="002640D1">
        <w:t xml:space="preserve">that the differences in personality and psychopathology are not actually connected to the birth order of </w:t>
      </w:r>
      <w:r w:rsidR="00D81405">
        <w:t>a</w:t>
      </w:r>
      <w:r w:rsidR="002640D1">
        <w:t xml:space="preserve"> person</w:t>
      </w:r>
      <w:r w:rsidR="00D81405">
        <w:t xml:space="preserve"> (Harris 39-40)</w:t>
      </w:r>
      <w:r w:rsidR="002640D1">
        <w:t xml:space="preserve">. </w:t>
      </w:r>
      <w:r w:rsidR="00AD76C4">
        <w:t xml:space="preserve">A large part of Harris’ </w:t>
      </w:r>
      <w:r w:rsidR="008D4BC7">
        <w:t xml:space="preserve">argument is that peers influence children, and more than once, Harris implies that children tell their parents about things </w:t>
      </w:r>
      <w:r w:rsidR="0017049F">
        <w:t>that happen in school, and display</w:t>
      </w:r>
      <w:r w:rsidR="008D4BC7" w:rsidRPr="008E3D6F">
        <w:rPr>
          <w:b/>
        </w:rPr>
        <w:t xml:space="preserve"> </w:t>
      </w:r>
      <w:r w:rsidR="008D4BC7">
        <w:t xml:space="preserve">some of the behavior used at places other than home. When </w:t>
      </w:r>
      <w:r w:rsidR="00A82CF9">
        <w:t xml:space="preserve">the situation is </w:t>
      </w:r>
      <w:r w:rsidR="008D4BC7">
        <w:t xml:space="preserve">reversed, she thinks children are a lot less likely to </w:t>
      </w:r>
      <w:r w:rsidR="007A4B23">
        <w:t>show their home behavior to peers (</w:t>
      </w:r>
      <w:r w:rsidR="00564AD1">
        <w:t xml:space="preserve">Harris </w:t>
      </w:r>
      <w:r w:rsidR="007A4B23">
        <w:t xml:space="preserve">63). </w:t>
      </w:r>
      <w:r w:rsidR="00451C83" w:rsidRPr="0087160C">
        <w:t>An</w:t>
      </w:r>
      <w:r w:rsidR="00451C83">
        <w:t xml:space="preserve"> example Harris uses of </w:t>
      </w:r>
      <w:r w:rsidR="00ED1C44">
        <w:t xml:space="preserve">influence outside of the home </w:t>
      </w:r>
      <w:r w:rsidR="000D6E77">
        <w:t>is</w:t>
      </w:r>
      <w:r w:rsidR="00ED1C44">
        <w:t xml:space="preserve"> </w:t>
      </w:r>
      <w:r w:rsidR="00451C83">
        <w:t>children born to deaf parents</w:t>
      </w:r>
      <w:r w:rsidR="00CA1D6C">
        <w:t xml:space="preserve"> (Harris 66)</w:t>
      </w:r>
      <w:r w:rsidR="00451C83">
        <w:t xml:space="preserve">. </w:t>
      </w:r>
      <w:r w:rsidR="00BF2FC9">
        <w:t xml:space="preserve">How else can </w:t>
      </w:r>
      <w:r w:rsidR="00C729A9">
        <w:t>the children</w:t>
      </w:r>
      <w:r w:rsidR="00BF2FC9">
        <w:t xml:space="preserve"> learn their native language than by their </w:t>
      </w:r>
      <w:r w:rsidR="002B487E">
        <w:t>environment outside of the home</w:t>
      </w:r>
      <w:r w:rsidR="00BF2FC9">
        <w:t xml:space="preserve">? This is a good point </w:t>
      </w:r>
      <w:r w:rsidR="00ED1C44">
        <w:t>made by Harris</w:t>
      </w:r>
      <w:r w:rsidR="00BF2FC9">
        <w:t xml:space="preserve"> because it proves that parents are not </w:t>
      </w:r>
      <w:r w:rsidR="000D4A92">
        <w:t>always the source of development for a child</w:t>
      </w:r>
      <w:r w:rsidR="001C1421">
        <w:t xml:space="preserve">. </w:t>
      </w:r>
      <w:r w:rsidR="00043E7B">
        <w:t xml:space="preserve">Harris argues against </w:t>
      </w:r>
      <w:r w:rsidR="005F22EB">
        <w:t xml:space="preserve">the </w:t>
      </w:r>
      <w:r w:rsidR="00ED1C44">
        <w:t>data</w:t>
      </w:r>
      <w:r w:rsidR="005F22EB">
        <w:t xml:space="preserve"> socialization researche</w:t>
      </w:r>
      <w:r w:rsidR="00ED1C44">
        <w:t>rs use to support their theories</w:t>
      </w:r>
      <w:r w:rsidR="0087160C">
        <w:t>. She argues</w:t>
      </w:r>
      <w:r w:rsidR="005F22EB">
        <w:t xml:space="preserve"> that</w:t>
      </w:r>
      <w:r w:rsidR="0087160C">
        <w:t xml:space="preserve"> the researchers</w:t>
      </w:r>
      <w:r w:rsidR="003F447E">
        <w:t xml:space="preserve"> studying the effects of divorce</w:t>
      </w:r>
      <w:r w:rsidR="0087160C">
        <w:t xml:space="preserve"> </w:t>
      </w:r>
      <w:r w:rsidR="0087160C" w:rsidRPr="00831C86">
        <w:t xml:space="preserve">rely </w:t>
      </w:r>
      <w:r w:rsidR="0087160C" w:rsidRPr="00BC0EA2">
        <w:t>on</w:t>
      </w:r>
      <w:r w:rsidR="005F22EB" w:rsidRPr="00BC0EA2">
        <w:t xml:space="preserve"> </w:t>
      </w:r>
      <w:r w:rsidR="0087160C" w:rsidRPr="00BC0EA2">
        <w:t xml:space="preserve">the </w:t>
      </w:r>
      <w:r w:rsidR="005F22EB" w:rsidRPr="00BC0EA2">
        <w:t xml:space="preserve">parents </w:t>
      </w:r>
      <w:r w:rsidR="0087160C" w:rsidRPr="00BC0EA2">
        <w:t>to answer questions about</w:t>
      </w:r>
      <w:r w:rsidR="005F22EB" w:rsidRPr="00BC0EA2">
        <w:t xml:space="preserve"> </w:t>
      </w:r>
      <w:r w:rsidR="000F241D" w:rsidRPr="00BC0EA2">
        <w:t>their children’s behavior,</w:t>
      </w:r>
      <w:r w:rsidR="003F447E" w:rsidRPr="00BC0EA2">
        <w:t xml:space="preserve"> </w:t>
      </w:r>
      <w:r w:rsidR="00BC0EA2" w:rsidRPr="00BC0EA2">
        <w:t xml:space="preserve">and </w:t>
      </w:r>
      <w:r w:rsidR="00C723C5">
        <w:t xml:space="preserve">that </w:t>
      </w:r>
      <w:r w:rsidR="00BC0EA2" w:rsidRPr="00BC0EA2">
        <w:t>the parents may not be</w:t>
      </w:r>
      <w:r w:rsidR="003F447E" w:rsidRPr="00BC0EA2">
        <w:t xml:space="preserve"> the most reliable sources.</w:t>
      </w:r>
      <w:r w:rsidR="000F241D">
        <w:t xml:space="preserve"> </w:t>
      </w:r>
      <w:r w:rsidR="003F447E">
        <w:t xml:space="preserve">The researchers </w:t>
      </w:r>
      <w:r w:rsidR="0087160C" w:rsidRPr="003F447E">
        <w:lastRenderedPageBreak/>
        <w:t>also</w:t>
      </w:r>
      <w:r w:rsidR="000F241D" w:rsidRPr="003F447E">
        <w:t xml:space="preserve"> examine </w:t>
      </w:r>
      <w:r w:rsidR="0087160C" w:rsidRPr="003F447E">
        <w:t xml:space="preserve">the </w:t>
      </w:r>
      <w:r w:rsidR="000F241D" w:rsidRPr="003F447E">
        <w:t>children in the</w:t>
      </w:r>
      <w:r w:rsidR="008E6B98">
        <w:t>ir</w:t>
      </w:r>
      <w:r w:rsidR="003F447E" w:rsidRPr="003F447E">
        <w:t xml:space="preserve"> home, where the effects of unpleasant</w:t>
      </w:r>
      <w:r w:rsidR="000F241D" w:rsidRPr="003F447E">
        <w:t xml:space="preserve"> memories </w:t>
      </w:r>
      <w:r w:rsidR="003F447E" w:rsidRPr="003F447E">
        <w:t>may be present</w:t>
      </w:r>
      <w:r w:rsidR="00C723C5">
        <w:t>, and may change the research</w:t>
      </w:r>
      <w:r w:rsidR="003F447E" w:rsidRPr="003F447E">
        <w:t xml:space="preserve"> </w:t>
      </w:r>
      <w:r w:rsidR="000F241D" w:rsidRPr="003F447E">
        <w:t>(Harris 71).</w:t>
      </w:r>
      <w:r w:rsidR="00BE4DBF" w:rsidRPr="003F447E">
        <w:t xml:space="preserve"> </w:t>
      </w:r>
    </w:p>
    <w:p w:rsidR="00BD72B8" w:rsidRDefault="00E33F66" w:rsidP="00C359D6">
      <w:pPr>
        <w:spacing w:line="480" w:lineRule="auto"/>
        <w:ind w:firstLine="720"/>
      </w:pPr>
      <w:r>
        <w:t xml:space="preserve">Harris’ main point </w:t>
      </w:r>
      <w:r w:rsidRPr="002F5DE0">
        <w:t>to get across</w:t>
      </w:r>
      <w:r>
        <w:t xml:space="preserve"> is </w:t>
      </w:r>
      <w:r w:rsidR="006A2860">
        <w:t>that parents</w:t>
      </w:r>
      <w:r>
        <w:t xml:space="preserve"> </w:t>
      </w:r>
      <w:r w:rsidR="005F2B51">
        <w:t>should</w:t>
      </w:r>
      <w:r>
        <w:t xml:space="preserve"> worry less about their parenting</w:t>
      </w:r>
      <w:r w:rsidR="005F2B51">
        <w:t xml:space="preserve"> strategies</w:t>
      </w:r>
      <w:r>
        <w:t xml:space="preserve"> and how </w:t>
      </w:r>
      <w:r w:rsidR="006A2860">
        <w:t>they</w:t>
      </w:r>
      <w:r>
        <w:t xml:space="preserve"> will affect their children, but definitely not for them to neglect or harm their children in any way. Harris think</w:t>
      </w:r>
      <w:r w:rsidR="00B55210">
        <w:t>s</w:t>
      </w:r>
      <w:r>
        <w:t xml:space="preserve"> that parents have </w:t>
      </w:r>
      <w:r w:rsidR="00B55210">
        <w:t>some</w:t>
      </w:r>
      <w:r w:rsidR="00BD72B8" w:rsidRPr="002F5DE0">
        <w:t xml:space="preserve"> </w:t>
      </w:r>
      <w:r w:rsidR="00BD72B8">
        <w:t>influence on their children</w:t>
      </w:r>
      <w:r w:rsidR="00280666">
        <w:t>, but s</w:t>
      </w:r>
      <w:r w:rsidR="00BD72B8">
        <w:t xml:space="preserve">he wants </w:t>
      </w:r>
      <w:r w:rsidR="006A2860">
        <w:t>people to know</w:t>
      </w:r>
      <w:r w:rsidR="00BD72B8">
        <w:t xml:space="preserve"> that parents are not </w:t>
      </w:r>
      <w:r w:rsidR="00C21EE9">
        <w:t>all a child relies on to develop</w:t>
      </w:r>
      <w:r w:rsidR="00280666">
        <w:t>.</w:t>
      </w:r>
      <w:r w:rsidR="00BD72B8">
        <w:t xml:space="preserve"> </w:t>
      </w:r>
      <w:r w:rsidR="00280666">
        <w:t>Instead, Harris thinks influences other than parents are stronger</w:t>
      </w:r>
      <w:r w:rsidR="0046683B">
        <w:t xml:space="preserve"> for children</w:t>
      </w:r>
      <w:commentRangeStart w:id="11"/>
      <w:r w:rsidR="00280666">
        <w:t>.</w:t>
      </w:r>
      <w:commentRangeEnd w:id="11"/>
      <w:r w:rsidR="005C794E">
        <w:rPr>
          <w:rStyle w:val="CommentReference"/>
        </w:rPr>
        <w:commentReference w:id="11"/>
      </w:r>
    </w:p>
    <w:p w:rsidR="00CD49F7" w:rsidRDefault="004D3EA9" w:rsidP="003044DC">
      <w:pPr>
        <w:spacing w:line="480" w:lineRule="auto"/>
        <w:ind w:firstLine="720"/>
      </w:pPr>
      <w:r w:rsidRPr="004D3EA9">
        <w:rPr>
          <w:b/>
        </w:rPr>
        <w:t xml:space="preserve">Section IV: </w:t>
      </w:r>
      <w:r w:rsidR="00F357B8">
        <w:t>P</w:t>
      </w:r>
      <w:r w:rsidR="00CF1DD2">
        <w:t xml:space="preserve">arents genuinely believe that the way they treat their children has an important affect on the way they grow and develop. </w:t>
      </w:r>
      <w:r w:rsidR="00BE665C">
        <w:t>Parents</w:t>
      </w:r>
      <w:r w:rsidR="00F357B8">
        <w:t xml:space="preserve"> </w:t>
      </w:r>
      <w:r w:rsidR="00894D6D">
        <w:t xml:space="preserve">do not want peers to be a deciding influence </w:t>
      </w:r>
      <w:r w:rsidR="00F357B8">
        <w:t xml:space="preserve">on their children </w:t>
      </w:r>
      <w:r w:rsidR="00894D6D">
        <w:t>because the peers of their children</w:t>
      </w:r>
      <w:r w:rsidR="009529E9">
        <w:t xml:space="preserve"> are not the people raising them. </w:t>
      </w:r>
      <w:r w:rsidR="00BA19D1">
        <w:t xml:space="preserve">As Dr. Kyle Pruett says, “In no way do peers compare with the overwhelming significance of parents” (Pruett). </w:t>
      </w:r>
      <w:r w:rsidR="009A15B8">
        <w:t>This statement is an opinion,</w:t>
      </w:r>
      <w:r w:rsidR="00E23DFA">
        <w:t xml:space="preserve"> </w:t>
      </w:r>
      <w:r w:rsidR="00E23DFA" w:rsidRPr="009A15B8">
        <w:t xml:space="preserve">but </w:t>
      </w:r>
      <w:r w:rsidR="00E16365">
        <w:t>there is a</w:t>
      </w:r>
      <w:r w:rsidR="0032058C">
        <w:t>lso a great deal</w:t>
      </w:r>
      <w:r w:rsidR="00E16365">
        <w:t xml:space="preserve"> of research </w:t>
      </w:r>
      <w:r w:rsidR="009A15B8">
        <w:t xml:space="preserve">supporting the importance of </w:t>
      </w:r>
      <w:r w:rsidR="00E16365">
        <w:t>parents</w:t>
      </w:r>
      <w:r w:rsidR="00DD2242">
        <w:t>,</w:t>
      </w:r>
      <w:r w:rsidR="00E16365">
        <w:t xml:space="preserve"> and the </w:t>
      </w:r>
      <w:r w:rsidR="009A15B8">
        <w:t>development</w:t>
      </w:r>
      <w:r w:rsidR="00E16365">
        <w:t xml:space="preserve"> of their children (Eberstadt). </w:t>
      </w:r>
      <w:r w:rsidR="00B011E7">
        <w:t xml:space="preserve">Other ways </w:t>
      </w:r>
      <w:del w:id="12" w:author=" " w:date="2009-05-21T23:02:00Z">
        <w:r w:rsidR="00B011E7" w:rsidDel="005C794E">
          <w:delText xml:space="preserve">in which </w:delText>
        </w:r>
      </w:del>
      <w:ins w:id="13" w:author=" " w:date="2009-05-21T23:02:00Z">
        <w:r w:rsidR="005C794E">
          <w:t xml:space="preserve">that </w:t>
        </w:r>
      </w:ins>
      <w:r w:rsidR="00B011E7">
        <w:t xml:space="preserve">Harris is criticized is the fact that “the studies that Harris relied on were not nearly sophisticated enough to detect some of the </w:t>
      </w:r>
      <w:r w:rsidR="003D3236">
        <w:t xml:space="preserve">subtle ways that parents affect their children” (Williams). </w:t>
      </w:r>
      <w:r w:rsidR="00875392">
        <w:t xml:space="preserve">Harris is also accused of gathering her information inconsistently. The research done by socialization </w:t>
      </w:r>
      <w:commentRangeStart w:id="14"/>
      <w:r w:rsidR="00875392">
        <w:t>experts is</w:t>
      </w:r>
      <w:r w:rsidR="004841BF">
        <w:t xml:space="preserve"> criticized</w:t>
      </w:r>
      <w:commentRangeEnd w:id="14"/>
      <w:r w:rsidR="005C794E">
        <w:rPr>
          <w:rStyle w:val="CommentReference"/>
        </w:rPr>
        <w:commentReference w:id="14"/>
      </w:r>
      <w:r w:rsidR="00875392">
        <w:t xml:space="preserve">, </w:t>
      </w:r>
      <w:r w:rsidR="00875392" w:rsidRPr="004841BF">
        <w:t>but the behavioral geneticists</w:t>
      </w:r>
      <w:r w:rsidR="00DE7033">
        <w:t xml:space="preserve"> who support her theories</w:t>
      </w:r>
      <w:r w:rsidR="00875392">
        <w:t xml:space="preserve"> are not examined in such detail</w:t>
      </w:r>
      <w:r w:rsidR="00C20ED5">
        <w:t xml:space="preserve">. </w:t>
      </w:r>
      <w:r w:rsidR="00E43F65">
        <w:t>Another argument against Harris’ ideas is that a study she uses</w:t>
      </w:r>
      <w:r w:rsidR="00944823">
        <w:t>,</w:t>
      </w:r>
      <w:r w:rsidR="00E43F65">
        <w:t xml:space="preserve"> for </w:t>
      </w:r>
      <w:r w:rsidR="00944823">
        <w:t xml:space="preserve">her statement that something taught at home is less important to a child than the experiences and ideas learned by peers, was done seventy years ago. </w:t>
      </w:r>
      <w:r w:rsidR="00C20ED5">
        <w:t xml:space="preserve">Opponents believe that the reason Harris uses this aged study as an </w:t>
      </w:r>
      <w:r w:rsidR="00C20ED5" w:rsidRPr="00C35A3B">
        <w:t>example</w:t>
      </w:r>
      <w:r w:rsidR="00501F68">
        <w:t xml:space="preserve">, even though the study has been </w:t>
      </w:r>
      <w:r w:rsidR="00131128">
        <w:t>arguable</w:t>
      </w:r>
      <w:r w:rsidR="00501F68">
        <w:t xml:space="preserve"> for years, is</w:t>
      </w:r>
      <w:r w:rsidR="00C20ED5" w:rsidRPr="00C35A3B">
        <w:t xml:space="preserve"> </w:t>
      </w:r>
      <w:r w:rsidR="00C35A3B" w:rsidRPr="00C35A3B">
        <w:t xml:space="preserve">because </w:t>
      </w:r>
      <w:r w:rsidR="00C20ED5" w:rsidRPr="00C35A3B">
        <w:t xml:space="preserve">not doing so would detract from her strong opinion about </w:t>
      </w:r>
      <w:r w:rsidR="00752487">
        <w:t>peer influence</w:t>
      </w:r>
      <w:r w:rsidR="00C20ED5">
        <w:t>.</w:t>
      </w:r>
      <w:r w:rsidR="007E6209">
        <w:t xml:space="preserve"> The research agrees with her idea, so Harris feels obliged to use the research, even though it may not be very reliable.</w:t>
      </w:r>
      <w:r w:rsidR="00C20ED5">
        <w:t xml:space="preserve"> </w:t>
      </w:r>
      <w:r w:rsidR="008F5A97">
        <w:lastRenderedPageBreak/>
        <w:t xml:space="preserve">One of the most common critiques of Harris’ book is that the book itself may become an excuse for parents </w:t>
      </w:r>
      <w:r w:rsidR="004B6BE2">
        <w:t>to focus on their children less</w:t>
      </w:r>
      <w:r w:rsidR="00C236D6">
        <w:t xml:space="preserve"> (Eberstadt)</w:t>
      </w:r>
      <w:r w:rsidR="004B6BE2">
        <w:t xml:space="preserve">. </w:t>
      </w:r>
    </w:p>
    <w:p w:rsidR="00B011E7" w:rsidRDefault="00BB6D32" w:rsidP="00CD49F7">
      <w:pPr>
        <w:spacing w:line="480" w:lineRule="auto"/>
        <w:ind w:firstLine="720"/>
      </w:pPr>
      <w:r w:rsidRPr="00D87C90">
        <w:t xml:space="preserve">Most </w:t>
      </w:r>
      <w:r w:rsidR="005F4D66" w:rsidRPr="00D87C90">
        <w:t xml:space="preserve">of </w:t>
      </w:r>
      <w:r w:rsidR="00BA4436" w:rsidRPr="00D87C90">
        <w:t xml:space="preserve">the </w:t>
      </w:r>
      <w:r w:rsidR="009208B0" w:rsidRPr="00D87C90">
        <w:t xml:space="preserve">critical </w:t>
      </w:r>
      <w:r w:rsidR="00BA4436" w:rsidRPr="00D87C90">
        <w:t>assessmen</w:t>
      </w:r>
      <w:r w:rsidRPr="00D87C90">
        <w:t>ts</w:t>
      </w:r>
      <w:r w:rsidR="00BA4436" w:rsidRPr="00D87C90">
        <w:t xml:space="preserve"> of </w:t>
      </w:r>
      <w:r w:rsidR="00BA4436" w:rsidRPr="00B510E4">
        <w:rPr>
          <w:i/>
        </w:rPr>
        <w:t>The Nurture Assumption</w:t>
      </w:r>
      <w:r w:rsidR="00BA4436" w:rsidRPr="00D87C90">
        <w:t xml:space="preserve"> </w:t>
      </w:r>
      <w:r w:rsidR="00421DBA" w:rsidRPr="00D87C90">
        <w:t>seem</w:t>
      </w:r>
      <w:r w:rsidR="003A0236" w:rsidRPr="00D87C90">
        <w:t xml:space="preserve"> to be accurate.</w:t>
      </w:r>
      <w:r w:rsidR="009A04B2">
        <w:t xml:space="preserve"> Even so,</w:t>
      </w:r>
      <w:r w:rsidR="003A0236">
        <w:t xml:space="preserve"> </w:t>
      </w:r>
      <w:r w:rsidR="009A04B2">
        <w:t>t</w:t>
      </w:r>
      <w:r w:rsidR="00645376">
        <w:t xml:space="preserve">he critics </w:t>
      </w:r>
      <w:r w:rsidR="003044DC">
        <w:t xml:space="preserve">who judge the book </w:t>
      </w:r>
      <w:r w:rsidR="00645376">
        <w:t xml:space="preserve">may have a flaw similar to that of Harris in the sense that they base </w:t>
      </w:r>
      <w:r w:rsidR="00645376" w:rsidRPr="00645376">
        <w:rPr>
          <w:i/>
        </w:rPr>
        <w:t>their</w:t>
      </w:r>
      <w:r w:rsidR="00645376">
        <w:t xml:space="preserve"> opinions off of research, research that may be just as </w:t>
      </w:r>
      <w:r w:rsidR="009A1F24">
        <w:t>faulty as Harris’.</w:t>
      </w:r>
      <w:r w:rsidR="00D92324">
        <w:t xml:space="preserve"> Believing in research that a </w:t>
      </w:r>
      <w:r w:rsidR="00964A49">
        <w:t>person presents on</w:t>
      </w:r>
      <w:r w:rsidR="00D92324">
        <w:t xml:space="preserve"> a page is </w:t>
      </w:r>
      <w:r w:rsidR="00FA7452">
        <w:t>not always safe to do</w:t>
      </w:r>
      <w:r w:rsidR="00076982">
        <w:t xml:space="preserve"> because</w:t>
      </w:r>
      <w:r w:rsidR="00396ADC">
        <w:t xml:space="preserve"> </w:t>
      </w:r>
      <w:r w:rsidR="00964A49">
        <w:t xml:space="preserve">no one can </w:t>
      </w:r>
      <w:r w:rsidR="00D92324">
        <w:t xml:space="preserve">say that everything </w:t>
      </w:r>
      <w:r w:rsidR="00964A49">
        <w:t xml:space="preserve">used is totally accurate. </w:t>
      </w:r>
      <w:r w:rsidR="0047157E">
        <w:t xml:space="preserve">One source I found, </w:t>
      </w:r>
      <w:r w:rsidR="0047157E" w:rsidRPr="00B510E4">
        <w:rPr>
          <w:i/>
        </w:rPr>
        <w:t xml:space="preserve">Do Parents Matter? Scholars Need to Explain What Research Really </w:t>
      </w:r>
      <w:r w:rsidR="000939B1" w:rsidRPr="00B510E4">
        <w:rPr>
          <w:i/>
        </w:rPr>
        <w:t>Shows</w:t>
      </w:r>
      <w:r w:rsidR="000939B1">
        <w:t>, by</w:t>
      </w:r>
      <w:r w:rsidR="0047157E">
        <w:t xml:space="preserve"> Wendy M. Williams was probably the best</w:t>
      </w:r>
      <w:r w:rsidR="00FA7452">
        <w:t xml:space="preserve"> source</w:t>
      </w:r>
      <w:r w:rsidR="0047157E">
        <w:t xml:space="preserve"> because it did seem to </w:t>
      </w:r>
      <w:r w:rsidR="00401292">
        <w:t>have credible information</w:t>
      </w:r>
      <w:r w:rsidR="0047157E">
        <w:t>.</w:t>
      </w:r>
      <w:r w:rsidR="001D5E4A">
        <w:t xml:space="preserve"> Although some sources failed to provide information that could be supported thoroughly, most were able to convey an important message regarding opposing viewpoints towards Harris’ work</w:t>
      </w:r>
      <w:commentRangeStart w:id="15"/>
      <w:r w:rsidR="001D5E4A">
        <w:t xml:space="preserve">. </w:t>
      </w:r>
      <w:r w:rsidR="0047157E">
        <w:t xml:space="preserve"> </w:t>
      </w:r>
      <w:r w:rsidR="000939B1">
        <w:t xml:space="preserve"> </w:t>
      </w:r>
      <w:commentRangeEnd w:id="15"/>
      <w:r w:rsidR="005C794E">
        <w:rPr>
          <w:rStyle w:val="CommentReference"/>
        </w:rPr>
        <w:commentReference w:id="15"/>
      </w:r>
      <w:r w:rsidR="000939B1">
        <w:t xml:space="preserve">    </w:t>
      </w:r>
    </w:p>
    <w:p w:rsidR="00ED1C44" w:rsidRDefault="004D3EA9" w:rsidP="00C359D6">
      <w:pPr>
        <w:spacing w:line="480" w:lineRule="auto"/>
        <w:ind w:firstLine="720"/>
      </w:pPr>
      <w:r w:rsidRPr="004D3EA9">
        <w:rPr>
          <w:b/>
        </w:rPr>
        <w:t>Section V:</w:t>
      </w:r>
      <w:r>
        <w:t xml:space="preserve"> </w:t>
      </w:r>
      <w:r w:rsidR="00ED1C44">
        <w:t xml:space="preserve">The truth of the matter is that parents </w:t>
      </w:r>
      <w:r w:rsidR="00ED1C44" w:rsidRPr="00ED1C44">
        <w:rPr>
          <w:i/>
        </w:rPr>
        <w:t>and</w:t>
      </w:r>
      <w:r w:rsidR="00ED1C44">
        <w:t xml:space="preserve"> peers have an influence on children. </w:t>
      </w:r>
      <w:r w:rsidR="00F357B8">
        <w:t>In my opinion, there is no way that peers have more of an influence than parents. Even if I did believe in what Harris says, I would have to argue that the development of a child is not as cut and dry as H</w:t>
      </w:r>
      <w:r w:rsidR="00287FAD">
        <w:t xml:space="preserve">arris makes it out to be. </w:t>
      </w:r>
      <w:r w:rsidR="00947657">
        <w:t>S</w:t>
      </w:r>
      <w:r w:rsidR="00287FAD">
        <w:t>he does admit in some cases that parents are not totally unimportant</w:t>
      </w:r>
      <w:r w:rsidR="00B247A5">
        <w:t xml:space="preserve">. For example, Harris states that </w:t>
      </w:r>
      <w:r w:rsidR="00CF28FE">
        <w:t xml:space="preserve">“the bond between parent and child lasts a lifetime” (Harris 341). The way in which Harris contradicts </w:t>
      </w:r>
      <w:r w:rsidR="00A47A80" w:rsidRPr="00460E63">
        <w:t>her</w:t>
      </w:r>
      <w:r w:rsidR="00460E63">
        <w:t>self</w:t>
      </w:r>
      <w:r w:rsidR="00CF28FE">
        <w:t xml:space="preserve"> throughout the book makes her ideas much less convincing and, in all honesty, harder to believe. </w:t>
      </w:r>
      <w:r w:rsidR="005A07CB">
        <w:t xml:space="preserve">I found faults </w:t>
      </w:r>
      <w:r w:rsidR="0048343A">
        <w:t>in some of her writing, such as blaming the nurture assumption on faulty studies and research</w:t>
      </w:r>
      <w:r w:rsidR="005A07CB">
        <w:t>,</w:t>
      </w:r>
      <w:r w:rsidR="0048343A">
        <w:t xml:space="preserve"> and then </w:t>
      </w:r>
      <w:r w:rsidR="0048343A" w:rsidRPr="00B45DE5">
        <w:t xml:space="preserve">using </w:t>
      </w:r>
      <w:r w:rsidR="00A47A80">
        <w:t xml:space="preserve">the same types of </w:t>
      </w:r>
      <w:r w:rsidR="0048343A" w:rsidRPr="00B45DE5">
        <w:t>research</w:t>
      </w:r>
      <w:r w:rsidR="0048343A">
        <w:t xml:space="preserve"> to support her own claims. </w:t>
      </w:r>
      <w:r w:rsidR="006848D0">
        <w:t xml:space="preserve">Another contradiction Harris makes is </w:t>
      </w:r>
      <w:r w:rsidR="00947657">
        <w:t>saying</w:t>
      </w:r>
      <w:r w:rsidR="006848D0">
        <w:t xml:space="preserve"> that peers have more of an influence on children’s behavior, but then </w:t>
      </w:r>
      <w:r w:rsidR="00947657">
        <w:t xml:space="preserve">saying </w:t>
      </w:r>
      <w:r w:rsidR="006848D0">
        <w:t>that parents have a part in the choosing of</w:t>
      </w:r>
      <w:r w:rsidR="001E6C2C">
        <w:t xml:space="preserve"> their children’s</w:t>
      </w:r>
      <w:r w:rsidR="006848D0">
        <w:t xml:space="preserve"> peers. </w:t>
      </w:r>
      <w:r w:rsidR="004F2969">
        <w:t xml:space="preserve">In my opinion, </w:t>
      </w:r>
      <w:r w:rsidR="00F04248">
        <w:t>being a part of that process</w:t>
      </w:r>
      <w:r w:rsidR="004F2969">
        <w:t xml:space="preserve"> is parental influence. </w:t>
      </w:r>
      <w:r w:rsidR="00265CFD">
        <w:t>All contradictions aside</w:t>
      </w:r>
      <w:r w:rsidR="004B1DE0">
        <w:t xml:space="preserve">, </w:t>
      </w:r>
      <w:r w:rsidR="00265CFD">
        <w:t>Harris</w:t>
      </w:r>
      <w:r w:rsidR="004B1DE0">
        <w:t xml:space="preserve"> </w:t>
      </w:r>
      <w:r w:rsidR="00C543DA">
        <w:t>is</w:t>
      </w:r>
      <w:r w:rsidR="004B1DE0">
        <w:t xml:space="preserve"> able to support her ideas somewhat, and I give her </w:t>
      </w:r>
      <w:r w:rsidR="004B1DE0">
        <w:lastRenderedPageBreak/>
        <w:t xml:space="preserve">credit for that. </w:t>
      </w:r>
      <w:r w:rsidR="00C309CC">
        <w:t xml:space="preserve">In the end, I was simply not able to agree with her theory. </w:t>
      </w:r>
      <w:r w:rsidR="00210FBE">
        <w:t xml:space="preserve">I do not see how Harris can say that parents are not a big part of the development of a child. How could that possibly be true? </w:t>
      </w:r>
      <w:r w:rsidR="00D41AE6">
        <w:t>Children observe and follow their parent</w:t>
      </w:r>
      <w:r w:rsidR="000F0401">
        <w:t>’</w:t>
      </w:r>
      <w:r w:rsidR="00D41AE6">
        <w:t xml:space="preserve">s actions from day one, and then use what they learn </w:t>
      </w:r>
      <w:r w:rsidR="00A47A80">
        <w:t>from their parents</w:t>
      </w:r>
      <w:r w:rsidR="00D41AE6">
        <w:t xml:space="preserve"> all throughout life. </w:t>
      </w:r>
      <w:r w:rsidR="00A47A80">
        <w:t>P</w:t>
      </w:r>
      <w:r w:rsidR="00D41AE6">
        <w:t xml:space="preserve">eers are a part of </w:t>
      </w:r>
      <w:r w:rsidR="00334452">
        <w:t>a</w:t>
      </w:r>
      <w:r w:rsidR="00D41AE6">
        <w:t xml:space="preserve"> child’s </w:t>
      </w:r>
      <w:r w:rsidR="00334452">
        <w:t>growth</w:t>
      </w:r>
      <w:r w:rsidR="00D41AE6">
        <w:t xml:space="preserve"> process, but parents seem to be much more influential. </w:t>
      </w:r>
    </w:p>
    <w:p w:rsidR="002A0ECD" w:rsidRDefault="002A0ECD" w:rsidP="00C359D6">
      <w:pPr>
        <w:spacing w:line="480" w:lineRule="auto"/>
        <w:ind w:firstLine="720"/>
      </w:pPr>
    </w:p>
    <w:p w:rsidR="002A0ECD" w:rsidRDefault="002A0ECD" w:rsidP="00C359D6">
      <w:pPr>
        <w:spacing w:line="480" w:lineRule="auto"/>
        <w:ind w:firstLine="720"/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F417A7" w:rsidRDefault="00F417A7" w:rsidP="00BC6EC3">
      <w:pPr>
        <w:spacing w:line="480" w:lineRule="auto"/>
        <w:jc w:val="center"/>
        <w:rPr>
          <w:b/>
        </w:rPr>
      </w:pPr>
    </w:p>
    <w:p w:rsidR="00AF6D1C" w:rsidRDefault="00AF6D1C" w:rsidP="00446799">
      <w:pPr>
        <w:spacing w:line="480" w:lineRule="auto"/>
        <w:jc w:val="center"/>
        <w:rPr>
          <w:b/>
        </w:rPr>
      </w:pPr>
    </w:p>
    <w:p w:rsidR="00AF6D1C" w:rsidRDefault="00AF6D1C" w:rsidP="00446799">
      <w:pPr>
        <w:spacing w:line="480" w:lineRule="auto"/>
        <w:jc w:val="center"/>
        <w:rPr>
          <w:b/>
        </w:rPr>
      </w:pPr>
    </w:p>
    <w:p w:rsidR="002A0ECD" w:rsidRDefault="004D3EA9" w:rsidP="00446799">
      <w:pPr>
        <w:spacing w:line="480" w:lineRule="auto"/>
        <w:jc w:val="center"/>
      </w:pPr>
      <w:r w:rsidRPr="004D3EA9">
        <w:rPr>
          <w:b/>
        </w:rPr>
        <w:lastRenderedPageBreak/>
        <w:t>Section VI:</w:t>
      </w:r>
      <w:r>
        <w:t xml:space="preserve"> </w:t>
      </w:r>
      <w:r w:rsidR="002A0ECD">
        <w:t>Works Cited</w:t>
      </w:r>
    </w:p>
    <w:p w:rsidR="00EF00A5" w:rsidRPr="00EF00A5" w:rsidRDefault="00EF00A5" w:rsidP="00EF00A5">
      <w:pPr>
        <w:spacing w:line="480" w:lineRule="auto"/>
        <w:ind w:left="518" w:hanging="446"/>
        <w:rPr>
          <w:rFonts w:eastAsia="Times New Roman"/>
        </w:rPr>
      </w:pPr>
      <w:r w:rsidRPr="001A2CE0">
        <w:rPr>
          <w:rFonts w:eastAsia="Times New Roman"/>
        </w:rPr>
        <w:t xml:space="preserve">Begley, Sharon. "The Parent Trap." </w:t>
      </w:r>
      <w:r w:rsidRPr="001A2CE0">
        <w:rPr>
          <w:rFonts w:eastAsia="Times New Roman"/>
          <w:u w:val="single"/>
        </w:rPr>
        <w:t>Newsweek</w:t>
      </w:r>
      <w:r w:rsidRPr="001A2CE0">
        <w:rPr>
          <w:rFonts w:eastAsia="Times New Roman"/>
        </w:rPr>
        <w:t xml:space="preserve">. 1998. Washington Post. 6 May 2009 </w:t>
      </w:r>
      <w:hyperlink r:id="rId8" w:history="1">
        <w:r w:rsidRPr="001A2CE0">
          <w:rPr>
            <w:rStyle w:val="Hyperlink"/>
            <w:rFonts w:eastAsia="Times New Roman"/>
          </w:rPr>
          <w:t>&lt;http://www.washingtonpost.com/wp-srv/newsweek/parent090798a.htm&gt;</w:t>
        </w:r>
      </w:hyperlink>
      <w:r>
        <w:rPr>
          <w:rFonts w:eastAsia="Times New Roman"/>
        </w:rPr>
        <w:t>.</w:t>
      </w:r>
    </w:p>
    <w:p w:rsidR="00EF00A5" w:rsidRDefault="00EF00A5" w:rsidP="00EF00A5">
      <w:pPr>
        <w:pStyle w:val="citation"/>
        <w:spacing w:line="480" w:lineRule="auto"/>
        <w:rPr>
          <w:sz w:val="24"/>
          <w:szCs w:val="24"/>
        </w:rPr>
      </w:pPr>
      <w:r w:rsidRPr="00F66256">
        <w:rPr>
          <w:sz w:val="24"/>
          <w:szCs w:val="24"/>
        </w:rPr>
        <w:t>Eberstad</w:t>
      </w:r>
      <w:r>
        <w:rPr>
          <w:sz w:val="24"/>
          <w:szCs w:val="24"/>
        </w:rPr>
        <w:t>t, Mary. "What Are Parents For?</w:t>
      </w:r>
      <w:r w:rsidRPr="00F66256">
        <w:rPr>
          <w:sz w:val="24"/>
          <w:szCs w:val="24"/>
        </w:rPr>
        <w:t xml:space="preserve">" </w:t>
      </w:r>
      <w:r w:rsidRPr="00F66256">
        <w:rPr>
          <w:sz w:val="24"/>
          <w:szCs w:val="24"/>
          <w:u w:val="single"/>
        </w:rPr>
        <w:t>Commentary</w:t>
      </w:r>
      <w:r w:rsidRPr="00F66256">
        <w:rPr>
          <w:sz w:val="24"/>
          <w:szCs w:val="24"/>
        </w:rPr>
        <w:t xml:space="preserve">. 1998. 6 May 2009 </w:t>
      </w:r>
      <w:hyperlink r:id="rId9" w:history="1">
        <w:r w:rsidRPr="00F66256">
          <w:rPr>
            <w:rStyle w:val="Hyperlink"/>
            <w:sz w:val="24"/>
            <w:szCs w:val="24"/>
          </w:rPr>
          <w:t>&lt;http://xchar.home.att.net/tna/comment1.htm&gt;</w:t>
        </w:r>
      </w:hyperlink>
      <w:r w:rsidRPr="00F66256">
        <w:rPr>
          <w:sz w:val="24"/>
          <w:szCs w:val="24"/>
        </w:rPr>
        <w:t>.</w:t>
      </w:r>
    </w:p>
    <w:p w:rsidR="00EF00A5" w:rsidRDefault="00EF00A5" w:rsidP="00EF00A5">
      <w:pPr>
        <w:pStyle w:val="citation"/>
        <w:spacing w:line="480" w:lineRule="auto"/>
        <w:ind w:left="518" w:hanging="446"/>
        <w:rPr>
          <w:sz w:val="24"/>
          <w:szCs w:val="24"/>
        </w:rPr>
      </w:pPr>
      <w:r w:rsidRPr="004B101D">
        <w:rPr>
          <w:sz w:val="24"/>
          <w:szCs w:val="24"/>
        </w:rPr>
        <w:t>Pruett, K</w:t>
      </w:r>
      <w:r>
        <w:rPr>
          <w:sz w:val="24"/>
          <w:szCs w:val="24"/>
        </w:rPr>
        <w:t>yle. "Do Parents Really Matter?</w:t>
      </w:r>
      <w:r w:rsidRPr="004B101D">
        <w:rPr>
          <w:sz w:val="24"/>
          <w:szCs w:val="24"/>
        </w:rPr>
        <w:t xml:space="preserve">" </w:t>
      </w:r>
      <w:r w:rsidRPr="004B101D">
        <w:rPr>
          <w:sz w:val="24"/>
          <w:szCs w:val="24"/>
          <w:u w:val="single"/>
        </w:rPr>
        <w:t>Family Education</w:t>
      </w:r>
      <w:r w:rsidRPr="004B101D">
        <w:rPr>
          <w:sz w:val="24"/>
          <w:szCs w:val="24"/>
        </w:rPr>
        <w:t>. 2000</w:t>
      </w:r>
      <w:r>
        <w:rPr>
          <w:sz w:val="24"/>
          <w:szCs w:val="24"/>
        </w:rPr>
        <w:t>-2009</w:t>
      </w:r>
      <w:r w:rsidRPr="004B101D">
        <w:rPr>
          <w:sz w:val="24"/>
          <w:szCs w:val="24"/>
        </w:rPr>
        <w:t xml:space="preserve">. Pearson Education, Inc. 6 May 2009 </w:t>
      </w:r>
      <w:hyperlink r:id="rId10" w:history="1">
        <w:r w:rsidRPr="004B101D">
          <w:rPr>
            <w:rStyle w:val="Hyperlink"/>
            <w:sz w:val="24"/>
            <w:szCs w:val="24"/>
          </w:rPr>
          <w:t>&lt;http://life.familyeducation.com/parenting/role-models/36243.html?for_printing=1&amp;detoured...&gt;</w:t>
        </w:r>
      </w:hyperlink>
      <w:r w:rsidRPr="004B101D">
        <w:rPr>
          <w:sz w:val="24"/>
          <w:szCs w:val="24"/>
        </w:rPr>
        <w:t>.</w:t>
      </w:r>
    </w:p>
    <w:p w:rsidR="00EF00A5" w:rsidRDefault="00EF00A5" w:rsidP="00EF00A5">
      <w:pPr>
        <w:pStyle w:val="citation"/>
        <w:spacing w:line="480" w:lineRule="auto"/>
        <w:rPr>
          <w:sz w:val="24"/>
          <w:szCs w:val="24"/>
        </w:rPr>
      </w:pPr>
      <w:r w:rsidRPr="00B15765">
        <w:rPr>
          <w:sz w:val="24"/>
          <w:szCs w:val="24"/>
        </w:rPr>
        <w:t xml:space="preserve">Rich Harris, Judith. </w:t>
      </w:r>
      <w:r w:rsidRPr="00B15765">
        <w:rPr>
          <w:sz w:val="24"/>
          <w:szCs w:val="24"/>
          <w:u w:val="single"/>
        </w:rPr>
        <w:t>The Nurture Assumption Why Children Turn Out the Way They Do</w:t>
      </w:r>
      <w:r w:rsidRPr="00B15765">
        <w:rPr>
          <w:sz w:val="24"/>
          <w:szCs w:val="24"/>
        </w:rPr>
        <w:t xml:space="preserve">. New York: Free Press, </w:t>
      </w:r>
      <w:r>
        <w:rPr>
          <w:sz w:val="24"/>
          <w:szCs w:val="24"/>
        </w:rPr>
        <w:t xml:space="preserve">1998, </w:t>
      </w:r>
      <w:r w:rsidRPr="00B15765">
        <w:rPr>
          <w:sz w:val="24"/>
          <w:szCs w:val="24"/>
        </w:rPr>
        <w:t xml:space="preserve">2009. </w:t>
      </w:r>
      <w:r w:rsidR="00CE3115">
        <w:rPr>
          <w:sz w:val="24"/>
          <w:szCs w:val="24"/>
        </w:rPr>
        <w:t>1-341</w:t>
      </w:r>
      <w:r>
        <w:rPr>
          <w:sz w:val="24"/>
          <w:szCs w:val="24"/>
        </w:rPr>
        <w:t xml:space="preserve">. </w:t>
      </w:r>
    </w:p>
    <w:p w:rsidR="00EF00A5" w:rsidRDefault="00EF00A5" w:rsidP="00EF00A5">
      <w:pPr>
        <w:pStyle w:val="citation"/>
        <w:spacing w:line="480" w:lineRule="auto"/>
        <w:ind w:left="792" w:hanging="720"/>
        <w:rPr>
          <w:sz w:val="24"/>
          <w:szCs w:val="24"/>
        </w:rPr>
      </w:pPr>
      <w:r w:rsidRPr="00BD6CB9">
        <w:rPr>
          <w:sz w:val="24"/>
          <w:szCs w:val="24"/>
        </w:rPr>
        <w:t xml:space="preserve">Williams, Wendy M. "Do Parents Matter? Scholars Need to Explain What Research Really Shows." </w:t>
      </w:r>
      <w:r w:rsidRPr="00BD6CB9">
        <w:rPr>
          <w:sz w:val="24"/>
          <w:szCs w:val="24"/>
          <w:u w:val="single"/>
        </w:rPr>
        <w:t>The Chronicle of Higher Education</w:t>
      </w:r>
      <w:r w:rsidRPr="00BD6CB9">
        <w:rPr>
          <w:sz w:val="24"/>
          <w:szCs w:val="24"/>
        </w:rPr>
        <w:t xml:space="preserve">. 1998. 6 May 2009 </w:t>
      </w:r>
      <w:hyperlink r:id="rId11" w:history="1">
        <w:r w:rsidRPr="00BD6CB9">
          <w:rPr>
            <w:rStyle w:val="Hyperlink"/>
            <w:sz w:val="24"/>
            <w:szCs w:val="24"/>
          </w:rPr>
          <w:t>&lt;http://xchar.home.att.net/tna/williams.htm&gt;</w:t>
        </w:r>
      </w:hyperlink>
      <w:r w:rsidRPr="00BD6CB9">
        <w:rPr>
          <w:sz w:val="24"/>
          <w:szCs w:val="24"/>
        </w:rPr>
        <w:t>.</w:t>
      </w:r>
    </w:p>
    <w:p w:rsidR="00EF7581" w:rsidRDefault="00EF7581" w:rsidP="00EF00A5">
      <w:pPr>
        <w:pStyle w:val="citation"/>
        <w:spacing w:line="480" w:lineRule="auto"/>
        <w:ind w:left="792" w:hanging="720"/>
        <w:rPr>
          <w:sz w:val="24"/>
          <w:szCs w:val="24"/>
        </w:rPr>
      </w:pPr>
    </w:p>
    <w:p w:rsidR="00EF7581" w:rsidRDefault="00EF7581" w:rsidP="00EF00A5">
      <w:pPr>
        <w:pStyle w:val="citation"/>
        <w:spacing w:line="480" w:lineRule="auto"/>
        <w:ind w:left="792" w:hanging="720"/>
        <w:rPr>
          <w:sz w:val="24"/>
          <w:szCs w:val="24"/>
        </w:rPr>
      </w:pPr>
    </w:p>
    <w:p w:rsidR="00EF7581" w:rsidRDefault="00EF7581" w:rsidP="00EF00A5">
      <w:pPr>
        <w:pStyle w:val="citation"/>
        <w:spacing w:line="480" w:lineRule="auto"/>
        <w:ind w:left="792" w:hanging="720"/>
        <w:rPr>
          <w:sz w:val="24"/>
          <w:szCs w:val="24"/>
        </w:rPr>
      </w:pPr>
    </w:p>
    <w:p w:rsidR="00EF7581" w:rsidRDefault="00EF7581" w:rsidP="00EF00A5">
      <w:pPr>
        <w:pStyle w:val="citation"/>
        <w:spacing w:line="480" w:lineRule="auto"/>
        <w:ind w:left="792" w:hanging="720"/>
        <w:rPr>
          <w:sz w:val="24"/>
          <w:szCs w:val="24"/>
        </w:rPr>
      </w:pPr>
    </w:p>
    <w:p w:rsidR="00EF7581" w:rsidRDefault="00EF7581" w:rsidP="00EF00A5">
      <w:pPr>
        <w:pStyle w:val="citation"/>
        <w:spacing w:line="480" w:lineRule="auto"/>
        <w:ind w:left="792" w:hanging="720"/>
        <w:rPr>
          <w:sz w:val="24"/>
          <w:szCs w:val="24"/>
        </w:rPr>
      </w:pPr>
    </w:p>
    <w:p w:rsidR="00EF7581" w:rsidRDefault="00EF7581" w:rsidP="00EF00A5">
      <w:pPr>
        <w:pStyle w:val="citation"/>
        <w:spacing w:line="480" w:lineRule="auto"/>
        <w:ind w:left="792" w:hanging="720"/>
        <w:rPr>
          <w:sz w:val="24"/>
          <w:szCs w:val="24"/>
        </w:rPr>
      </w:pPr>
    </w:p>
    <w:p w:rsidR="00EF7581" w:rsidRDefault="00EF7581" w:rsidP="00EF00A5">
      <w:pPr>
        <w:pStyle w:val="citation"/>
        <w:spacing w:line="480" w:lineRule="auto"/>
        <w:ind w:left="792" w:hanging="720"/>
        <w:rPr>
          <w:sz w:val="24"/>
          <w:szCs w:val="24"/>
        </w:rPr>
      </w:pPr>
    </w:p>
    <w:p w:rsidR="00EF7581" w:rsidRDefault="00EF7581" w:rsidP="00EF00A5">
      <w:pPr>
        <w:pStyle w:val="citation"/>
        <w:spacing w:line="480" w:lineRule="auto"/>
        <w:ind w:left="792" w:hanging="720"/>
        <w:rPr>
          <w:sz w:val="24"/>
          <w:szCs w:val="24"/>
        </w:rPr>
      </w:pPr>
    </w:p>
    <w:p w:rsidR="00EF7581" w:rsidRDefault="00EF7581" w:rsidP="00EF00A5">
      <w:pPr>
        <w:pStyle w:val="citation"/>
        <w:spacing w:line="480" w:lineRule="auto"/>
        <w:ind w:left="792" w:hanging="720"/>
        <w:rPr>
          <w:sz w:val="24"/>
          <w:szCs w:val="24"/>
        </w:rPr>
      </w:pPr>
    </w:p>
    <w:p w:rsidR="00EF7581" w:rsidRDefault="00EF7581" w:rsidP="00EF00A5">
      <w:pPr>
        <w:pStyle w:val="citation"/>
        <w:spacing w:line="480" w:lineRule="auto"/>
        <w:ind w:left="792" w:hanging="720"/>
        <w:rPr>
          <w:sz w:val="24"/>
          <w:szCs w:val="24"/>
        </w:rPr>
      </w:pPr>
    </w:p>
    <w:p w:rsidR="00EF7581" w:rsidRDefault="005C794E" w:rsidP="00270940">
      <w:pPr>
        <w:pStyle w:val="citation"/>
        <w:spacing w:line="480" w:lineRule="auto"/>
        <w:rPr>
          <w:sz w:val="24"/>
          <w:szCs w:val="24"/>
        </w:rPr>
      </w:pPr>
      <w:ins w:id="16" w:author=" " w:date="2009-05-21T23:05:00Z">
        <w:r>
          <w:object w:dxaOrig="11568" w:dyaOrig="529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025" type="#_x0000_t75" style="width:537.75pt;height:265.5pt" o:ole="">
              <v:imagedata r:id="rId12" o:title=""/>
            </v:shape>
            <o:OLEObject Type="Embed" ProgID="Excel.Sheet.12" ShapeID="_x0000_i1025" DrawAspect="Content" ObjectID="_1305297435" r:id="rId13"/>
          </w:object>
        </w:r>
      </w:ins>
      <w:del w:id="17" w:author=" " w:date="2009-05-21T23:05:00Z">
        <w:r w:rsidR="00FD1B4D">
          <w:pict>
            <v:shape id="_x0000_i1026" type="#_x0000_t75" style="width:538.5pt;height:264.75pt">
              <v:imagedata r:id="rId14" o:title=""/>
            </v:shape>
          </w:pict>
        </w:r>
      </w:del>
    </w:p>
    <w:sectPr w:rsidR="00EF7581" w:rsidSect="002F0FA2">
      <w:headerReference w:type="default" r:id="rId15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" w:date="2009-05-21T22:55:00Z" w:initials="MSOffice">
    <w:p w:rsidR="005C794E" w:rsidRDefault="005C794E">
      <w:pPr>
        <w:pStyle w:val="CommentText"/>
      </w:pPr>
      <w:r>
        <w:rPr>
          <w:rStyle w:val="CommentReference"/>
        </w:rPr>
        <w:annotationRef/>
      </w:r>
      <w:r>
        <w:t>11.2</w:t>
      </w:r>
    </w:p>
  </w:comment>
  <w:comment w:id="1" w:author=" " w:date="2009-05-21T22:56:00Z" w:initials="MSOffice">
    <w:p w:rsidR="005C794E" w:rsidRDefault="005C794E">
      <w:pPr>
        <w:pStyle w:val="CommentText"/>
      </w:pPr>
      <w:r>
        <w:rPr>
          <w:rStyle w:val="CommentReference"/>
        </w:rPr>
        <w:annotationRef/>
      </w:r>
      <w:r>
        <w:t>5.7</w:t>
      </w:r>
    </w:p>
  </w:comment>
  <w:comment w:id="2" w:author=" " w:date="2009-05-21T22:57:00Z" w:initials="MSOffice">
    <w:p w:rsidR="005C794E" w:rsidRDefault="005C794E">
      <w:pPr>
        <w:pStyle w:val="CommentText"/>
      </w:pPr>
      <w:r>
        <w:rPr>
          <w:rStyle w:val="CommentReference"/>
        </w:rPr>
        <w:annotationRef/>
      </w:r>
      <w:r>
        <w:t>well-constructed introduction</w:t>
      </w:r>
    </w:p>
  </w:comment>
  <w:comment w:id="3" w:author=" " w:date="2009-05-21T22:56:00Z" w:initials="MSOffice">
    <w:p w:rsidR="005C794E" w:rsidRDefault="005C794E">
      <w:pPr>
        <w:pStyle w:val="CommentText"/>
      </w:pPr>
      <w:r>
        <w:rPr>
          <w:rStyle w:val="CommentReference"/>
        </w:rPr>
        <w:annotationRef/>
      </w:r>
      <w:r>
        <w:t>already said this in previous sentence…can you elaborate or expand on the previous idea?</w:t>
      </w:r>
    </w:p>
  </w:comment>
  <w:comment w:id="4" w:author=" " w:date="2009-05-21T22:57:00Z" w:initials="MSOffice">
    <w:p w:rsidR="005C794E" w:rsidRDefault="005C794E">
      <w:pPr>
        <w:pStyle w:val="CommentText"/>
      </w:pPr>
      <w:r>
        <w:rPr>
          <w:rStyle w:val="CommentReference"/>
        </w:rPr>
        <w:annotationRef/>
      </w:r>
      <w:r>
        <w:t>Grandmothers can’t write books? Explain more clearly.</w:t>
      </w:r>
    </w:p>
  </w:comment>
  <w:comment w:id="5" w:author=" " w:date="2009-05-21T22:58:00Z" w:initials="MSOffice">
    <w:p w:rsidR="005C794E" w:rsidRDefault="005C794E">
      <w:pPr>
        <w:pStyle w:val="CommentText"/>
      </w:pPr>
      <w:r>
        <w:rPr>
          <w:rStyle w:val="CommentReference"/>
        </w:rPr>
        <w:annotationRef/>
      </w:r>
      <w:r>
        <w:t>good point</w:t>
      </w:r>
    </w:p>
  </w:comment>
  <w:comment w:id="6" w:author=" " w:date="2009-05-21T22:59:00Z" w:initials="MSOffice">
    <w:p w:rsidR="005C794E" w:rsidRDefault="005C794E">
      <w:pPr>
        <w:pStyle w:val="CommentText"/>
      </w:pPr>
      <w:r>
        <w:rPr>
          <w:rStyle w:val="CommentReference"/>
        </w:rPr>
        <w:annotationRef/>
      </w:r>
      <w:r>
        <w:t>You already noted that she’s published textbooks…can you consider ways to rephrase this sentence?</w:t>
      </w:r>
    </w:p>
  </w:comment>
  <w:comment w:id="8" w:author=" " w:date="2009-05-21T22:59:00Z" w:initials="MSOffice">
    <w:p w:rsidR="005C794E" w:rsidRDefault="005C794E">
      <w:pPr>
        <w:pStyle w:val="CommentText"/>
      </w:pPr>
      <w:r>
        <w:rPr>
          <w:rStyle w:val="CommentReference"/>
        </w:rPr>
        <w:annotationRef/>
      </w:r>
      <w:r>
        <w:t>any influence at all?</w:t>
      </w:r>
    </w:p>
  </w:comment>
  <w:comment w:id="9" w:author=" " w:date="2009-05-21T23:00:00Z" w:initials="MSOffice">
    <w:p w:rsidR="005C794E" w:rsidRDefault="005C794E">
      <w:pPr>
        <w:pStyle w:val="CommentText"/>
      </w:pPr>
      <w:r>
        <w:rPr>
          <w:rStyle w:val="CommentReference"/>
        </w:rPr>
        <w:annotationRef/>
      </w:r>
      <w:r>
        <w:t>Need to hear your voice at the end of the paragraph…especially in commentary on this citation.</w:t>
      </w:r>
    </w:p>
  </w:comment>
  <w:comment w:id="11" w:author=" " w:date="2009-05-21T23:02:00Z" w:initials="MSOffice">
    <w:p w:rsidR="005C794E" w:rsidRDefault="005C794E">
      <w:pPr>
        <w:pStyle w:val="CommentText"/>
      </w:pPr>
      <w:r>
        <w:rPr>
          <w:rStyle w:val="CommentReference"/>
        </w:rPr>
        <w:annotationRef/>
      </w:r>
      <w:r>
        <w:t>You do a very good job of summarizing her argument in this section, but you neglect analysis of the rhetoric that creates her argument; revisit the directions for Section III</w:t>
      </w:r>
    </w:p>
  </w:comment>
  <w:comment w:id="14" w:author=" " w:date="2009-05-21T23:03:00Z" w:initials="MSOffice">
    <w:p w:rsidR="005C794E" w:rsidRDefault="005C794E">
      <w:pPr>
        <w:pStyle w:val="CommentText"/>
      </w:pPr>
      <w:r>
        <w:rPr>
          <w:rStyle w:val="CommentReference"/>
        </w:rPr>
        <w:annotationRef/>
      </w:r>
      <w:r>
        <w:t>9.3 – unnecessary use</w:t>
      </w:r>
    </w:p>
  </w:comment>
  <w:comment w:id="15" w:author=" " w:date="2009-05-21T23:03:00Z" w:initials="MSOffice">
    <w:p w:rsidR="005C794E" w:rsidRDefault="005C794E">
      <w:pPr>
        <w:pStyle w:val="CommentText"/>
      </w:pPr>
      <w:r>
        <w:rPr>
          <w:rStyle w:val="CommentReference"/>
        </w:rPr>
        <w:annotationRef/>
      </w:r>
      <w:r>
        <w:t>Nice job on Section IV.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235F" w:rsidRDefault="009D235F" w:rsidP="002F0FA2">
      <w:r>
        <w:separator/>
      </w:r>
    </w:p>
  </w:endnote>
  <w:endnote w:type="continuationSeparator" w:id="1">
    <w:p w:rsidR="009D235F" w:rsidRDefault="009D235F" w:rsidP="002F0F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235F" w:rsidRDefault="009D235F" w:rsidP="002F0FA2">
      <w:r>
        <w:separator/>
      </w:r>
    </w:p>
  </w:footnote>
  <w:footnote w:type="continuationSeparator" w:id="1">
    <w:p w:rsidR="009D235F" w:rsidRDefault="009D235F" w:rsidP="002F0F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0855242"/>
      <w:docPartObj>
        <w:docPartGallery w:val="Page Numbers (Top of Page)"/>
        <w:docPartUnique/>
      </w:docPartObj>
    </w:sdtPr>
    <w:sdtContent>
      <w:p w:rsidR="008E3D6F" w:rsidRDefault="008E3D6F">
        <w:pPr>
          <w:pStyle w:val="Header"/>
          <w:jc w:val="right"/>
        </w:pPr>
        <w:r>
          <w:t xml:space="preserve">Torres </w:t>
        </w:r>
        <w:fldSimple w:instr=" PAGE   \* MERGEFORMAT ">
          <w:r w:rsidR="00FD1B4D">
            <w:rPr>
              <w:noProof/>
            </w:rPr>
            <w:t>2</w:t>
          </w:r>
        </w:fldSimple>
      </w:p>
    </w:sdtContent>
  </w:sdt>
  <w:p w:rsidR="008E3D6F" w:rsidRDefault="008E3D6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trackRevisions/>
  <w:defaultTabStop w:val="720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160CF"/>
    <w:rsid w:val="000042D1"/>
    <w:rsid w:val="00006068"/>
    <w:rsid w:val="000109C6"/>
    <w:rsid w:val="00025212"/>
    <w:rsid w:val="00035268"/>
    <w:rsid w:val="00041303"/>
    <w:rsid w:val="00043E7B"/>
    <w:rsid w:val="00046244"/>
    <w:rsid w:val="000505A6"/>
    <w:rsid w:val="00051C04"/>
    <w:rsid w:val="00076982"/>
    <w:rsid w:val="000828E1"/>
    <w:rsid w:val="000903FB"/>
    <w:rsid w:val="000939B1"/>
    <w:rsid w:val="000941A2"/>
    <w:rsid w:val="00096F93"/>
    <w:rsid w:val="000A0731"/>
    <w:rsid w:val="000A5FD9"/>
    <w:rsid w:val="000A724B"/>
    <w:rsid w:val="000B0316"/>
    <w:rsid w:val="000B0990"/>
    <w:rsid w:val="000B5DDA"/>
    <w:rsid w:val="000D4A92"/>
    <w:rsid w:val="000D4E91"/>
    <w:rsid w:val="000D6E77"/>
    <w:rsid w:val="000F0401"/>
    <w:rsid w:val="000F241D"/>
    <w:rsid w:val="000F29F4"/>
    <w:rsid w:val="00101F2B"/>
    <w:rsid w:val="00102262"/>
    <w:rsid w:val="001128AE"/>
    <w:rsid w:val="00123F1B"/>
    <w:rsid w:val="001253CA"/>
    <w:rsid w:val="00130906"/>
    <w:rsid w:val="00131128"/>
    <w:rsid w:val="0013455D"/>
    <w:rsid w:val="00141CAF"/>
    <w:rsid w:val="001528BF"/>
    <w:rsid w:val="001533EC"/>
    <w:rsid w:val="00160007"/>
    <w:rsid w:val="0016016D"/>
    <w:rsid w:val="0017049F"/>
    <w:rsid w:val="001751D1"/>
    <w:rsid w:val="00180E5A"/>
    <w:rsid w:val="001919F7"/>
    <w:rsid w:val="00197818"/>
    <w:rsid w:val="001A6AA4"/>
    <w:rsid w:val="001B3D69"/>
    <w:rsid w:val="001B5384"/>
    <w:rsid w:val="001C0B2D"/>
    <w:rsid w:val="001C1421"/>
    <w:rsid w:val="001D5E4A"/>
    <w:rsid w:val="001D6E14"/>
    <w:rsid w:val="001D757B"/>
    <w:rsid w:val="001E2D87"/>
    <w:rsid w:val="001E6C2C"/>
    <w:rsid w:val="001E7021"/>
    <w:rsid w:val="001F15C3"/>
    <w:rsid w:val="001F61E2"/>
    <w:rsid w:val="001F7A57"/>
    <w:rsid w:val="00205F51"/>
    <w:rsid w:val="00210D04"/>
    <w:rsid w:val="00210FBE"/>
    <w:rsid w:val="00211894"/>
    <w:rsid w:val="00213872"/>
    <w:rsid w:val="0021461F"/>
    <w:rsid w:val="002162AA"/>
    <w:rsid w:val="002410FF"/>
    <w:rsid w:val="00251905"/>
    <w:rsid w:val="00252267"/>
    <w:rsid w:val="002533B5"/>
    <w:rsid w:val="00256879"/>
    <w:rsid w:val="002633AC"/>
    <w:rsid w:val="00263A4F"/>
    <w:rsid w:val="002640D1"/>
    <w:rsid w:val="00265CFD"/>
    <w:rsid w:val="002702C0"/>
    <w:rsid w:val="00270940"/>
    <w:rsid w:val="00275BEF"/>
    <w:rsid w:val="00277104"/>
    <w:rsid w:val="00280666"/>
    <w:rsid w:val="0028328F"/>
    <w:rsid w:val="002866E4"/>
    <w:rsid w:val="00287B6A"/>
    <w:rsid w:val="00287FAD"/>
    <w:rsid w:val="00291A9F"/>
    <w:rsid w:val="002A0ECD"/>
    <w:rsid w:val="002B487E"/>
    <w:rsid w:val="002B5E83"/>
    <w:rsid w:val="002C3ACE"/>
    <w:rsid w:val="002C6FE3"/>
    <w:rsid w:val="002D1A27"/>
    <w:rsid w:val="002D5267"/>
    <w:rsid w:val="002E28C4"/>
    <w:rsid w:val="002E6B5A"/>
    <w:rsid w:val="002F0FA2"/>
    <w:rsid w:val="002F5DE0"/>
    <w:rsid w:val="002F7A49"/>
    <w:rsid w:val="003044DC"/>
    <w:rsid w:val="003062EF"/>
    <w:rsid w:val="00313F2C"/>
    <w:rsid w:val="003200C5"/>
    <w:rsid w:val="0032058C"/>
    <w:rsid w:val="0032253B"/>
    <w:rsid w:val="003236C0"/>
    <w:rsid w:val="00326AEA"/>
    <w:rsid w:val="00326E93"/>
    <w:rsid w:val="00334452"/>
    <w:rsid w:val="00336AFA"/>
    <w:rsid w:val="0034569A"/>
    <w:rsid w:val="00361451"/>
    <w:rsid w:val="0037719D"/>
    <w:rsid w:val="00380E7E"/>
    <w:rsid w:val="00392556"/>
    <w:rsid w:val="00396ADC"/>
    <w:rsid w:val="003A0236"/>
    <w:rsid w:val="003B56E6"/>
    <w:rsid w:val="003B6B28"/>
    <w:rsid w:val="003C0566"/>
    <w:rsid w:val="003C5B02"/>
    <w:rsid w:val="003D3236"/>
    <w:rsid w:val="003D37AB"/>
    <w:rsid w:val="003E06F3"/>
    <w:rsid w:val="003F447E"/>
    <w:rsid w:val="003F511B"/>
    <w:rsid w:val="00401292"/>
    <w:rsid w:val="00404E65"/>
    <w:rsid w:val="00404F98"/>
    <w:rsid w:val="00410685"/>
    <w:rsid w:val="004146B3"/>
    <w:rsid w:val="00415CB4"/>
    <w:rsid w:val="0042170F"/>
    <w:rsid w:val="00421DBA"/>
    <w:rsid w:val="00422218"/>
    <w:rsid w:val="0042395A"/>
    <w:rsid w:val="00424AC0"/>
    <w:rsid w:val="00443881"/>
    <w:rsid w:val="00446799"/>
    <w:rsid w:val="0045023C"/>
    <w:rsid w:val="00451C83"/>
    <w:rsid w:val="0045562F"/>
    <w:rsid w:val="00455F98"/>
    <w:rsid w:val="00460E63"/>
    <w:rsid w:val="0046683B"/>
    <w:rsid w:val="0047157E"/>
    <w:rsid w:val="00474348"/>
    <w:rsid w:val="00481735"/>
    <w:rsid w:val="0048343A"/>
    <w:rsid w:val="00483F9E"/>
    <w:rsid w:val="004841BF"/>
    <w:rsid w:val="004A1420"/>
    <w:rsid w:val="004A30E5"/>
    <w:rsid w:val="004A5E17"/>
    <w:rsid w:val="004B1DE0"/>
    <w:rsid w:val="004B6BE2"/>
    <w:rsid w:val="004C0156"/>
    <w:rsid w:val="004D3EA9"/>
    <w:rsid w:val="004D7183"/>
    <w:rsid w:val="004E14FB"/>
    <w:rsid w:val="004F2969"/>
    <w:rsid w:val="004F364F"/>
    <w:rsid w:val="00501F68"/>
    <w:rsid w:val="00505DD9"/>
    <w:rsid w:val="00535476"/>
    <w:rsid w:val="0054592C"/>
    <w:rsid w:val="00554BCD"/>
    <w:rsid w:val="0055501D"/>
    <w:rsid w:val="005641B0"/>
    <w:rsid w:val="00564AD1"/>
    <w:rsid w:val="00577CD3"/>
    <w:rsid w:val="00595BB0"/>
    <w:rsid w:val="005A07CB"/>
    <w:rsid w:val="005A0E64"/>
    <w:rsid w:val="005A529E"/>
    <w:rsid w:val="005C0E01"/>
    <w:rsid w:val="005C15C9"/>
    <w:rsid w:val="005C1F3A"/>
    <w:rsid w:val="005C5846"/>
    <w:rsid w:val="005C622F"/>
    <w:rsid w:val="005C794E"/>
    <w:rsid w:val="005E1047"/>
    <w:rsid w:val="005E54FE"/>
    <w:rsid w:val="005E5D91"/>
    <w:rsid w:val="005F22EB"/>
    <w:rsid w:val="005F2B51"/>
    <w:rsid w:val="005F37F4"/>
    <w:rsid w:val="005F4D66"/>
    <w:rsid w:val="005F4FEA"/>
    <w:rsid w:val="00611548"/>
    <w:rsid w:val="0062578F"/>
    <w:rsid w:val="00626B25"/>
    <w:rsid w:val="00637119"/>
    <w:rsid w:val="00645376"/>
    <w:rsid w:val="00666AEF"/>
    <w:rsid w:val="006848D0"/>
    <w:rsid w:val="00685F2A"/>
    <w:rsid w:val="006A2860"/>
    <w:rsid w:val="006C3219"/>
    <w:rsid w:val="006C3FEB"/>
    <w:rsid w:val="006C7F73"/>
    <w:rsid w:val="006D72C7"/>
    <w:rsid w:val="006E15C6"/>
    <w:rsid w:val="006E2B0B"/>
    <w:rsid w:val="006E2EE1"/>
    <w:rsid w:val="00711D56"/>
    <w:rsid w:val="0072190E"/>
    <w:rsid w:val="00726767"/>
    <w:rsid w:val="00726776"/>
    <w:rsid w:val="00726A12"/>
    <w:rsid w:val="00734279"/>
    <w:rsid w:val="007428B7"/>
    <w:rsid w:val="00752487"/>
    <w:rsid w:val="007829B4"/>
    <w:rsid w:val="00791CD8"/>
    <w:rsid w:val="00792261"/>
    <w:rsid w:val="007935EC"/>
    <w:rsid w:val="007A4B23"/>
    <w:rsid w:val="007B0817"/>
    <w:rsid w:val="007B0F52"/>
    <w:rsid w:val="007C6A7F"/>
    <w:rsid w:val="007D4C68"/>
    <w:rsid w:val="007D7A60"/>
    <w:rsid w:val="007E35CC"/>
    <w:rsid w:val="007E6209"/>
    <w:rsid w:val="007F4E8D"/>
    <w:rsid w:val="008020EB"/>
    <w:rsid w:val="00810DF2"/>
    <w:rsid w:val="00812999"/>
    <w:rsid w:val="00820665"/>
    <w:rsid w:val="008247B1"/>
    <w:rsid w:val="008268E0"/>
    <w:rsid w:val="00831B07"/>
    <w:rsid w:val="00831C86"/>
    <w:rsid w:val="00846061"/>
    <w:rsid w:val="008464F8"/>
    <w:rsid w:val="00846E84"/>
    <w:rsid w:val="008533DA"/>
    <w:rsid w:val="00865A93"/>
    <w:rsid w:val="00870E55"/>
    <w:rsid w:val="0087160C"/>
    <w:rsid w:val="00875392"/>
    <w:rsid w:val="00893CAE"/>
    <w:rsid w:val="00894D6D"/>
    <w:rsid w:val="008A5D2D"/>
    <w:rsid w:val="008A6133"/>
    <w:rsid w:val="008A625C"/>
    <w:rsid w:val="008D1255"/>
    <w:rsid w:val="008D4BC7"/>
    <w:rsid w:val="008D4D53"/>
    <w:rsid w:val="008D74F5"/>
    <w:rsid w:val="008E3D6F"/>
    <w:rsid w:val="008E6B98"/>
    <w:rsid w:val="008F151B"/>
    <w:rsid w:val="008F2EE0"/>
    <w:rsid w:val="008F5A97"/>
    <w:rsid w:val="0090103B"/>
    <w:rsid w:val="00901F70"/>
    <w:rsid w:val="0092065D"/>
    <w:rsid w:val="009208B0"/>
    <w:rsid w:val="00922C00"/>
    <w:rsid w:val="00924879"/>
    <w:rsid w:val="009256B5"/>
    <w:rsid w:val="00932F1A"/>
    <w:rsid w:val="00934324"/>
    <w:rsid w:val="00944823"/>
    <w:rsid w:val="00947092"/>
    <w:rsid w:val="00947657"/>
    <w:rsid w:val="00950F50"/>
    <w:rsid w:val="009529E9"/>
    <w:rsid w:val="0096140F"/>
    <w:rsid w:val="00964A49"/>
    <w:rsid w:val="00970CFF"/>
    <w:rsid w:val="00974522"/>
    <w:rsid w:val="00974DEB"/>
    <w:rsid w:val="00980BB5"/>
    <w:rsid w:val="00983E24"/>
    <w:rsid w:val="0099018A"/>
    <w:rsid w:val="00993A22"/>
    <w:rsid w:val="00996FD6"/>
    <w:rsid w:val="009A04B2"/>
    <w:rsid w:val="009A15B8"/>
    <w:rsid w:val="009A1F24"/>
    <w:rsid w:val="009B1B45"/>
    <w:rsid w:val="009D235F"/>
    <w:rsid w:val="009E13F7"/>
    <w:rsid w:val="009F4477"/>
    <w:rsid w:val="00A11CF3"/>
    <w:rsid w:val="00A265FA"/>
    <w:rsid w:val="00A350D0"/>
    <w:rsid w:val="00A36338"/>
    <w:rsid w:val="00A47A80"/>
    <w:rsid w:val="00A6370A"/>
    <w:rsid w:val="00A73E53"/>
    <w:rsid w:val="00A82CF9"/>
    <w:rsid w:val="00A83ED9"/>
    <w:rsid w:val="00AA0B27"/>
    <w:rsid w:val="00AA5FD3"/>
    <w:rsid w:val="00AB0C63"/>
    <w:rsid w:val="00AB2646"/>
    <w:rsid w:val="00AB407F"/>
    <w:rsid w:val="00AC0A38"/>
    <w:rsid w:val="00AD76C4"/>
    <w:rsid w:val="00AE0DC2"/>
    <w:rsid w:val="00AE11C8"/>
    <w:rsid w:val="00AE5775"/>
    <w:rsid w:val="00AF1A86"/>
    <w:rsid w:val="00AF6D1C"/>
    <w:rsid w:val="00B0061B"/>
    <w:rsid w:val="00B011E7"/>
    <w:rsid w:val="00B14E77"/>
    <w:rsid w:val="00B17C6F"/>
    <w:rsid w:val="00B247A5"/>
    <w:rsid w:val="00B33915"/>
    <w:rsid w:val="00B341E9"/>
    <w:rsid w:val="00B45DE5"/>
    <w:rsid w:val="00B507AC"/>
    <w:rsid w:val="00B510E4"/>
    <w:rsid w:val="00B53E06"/>
    <w:rsid w:val="00B550EF"/>
    <w:rsid w:val="00B55210"/>
    <w:rsid w:val="00B60ABB"/>
    <w:rsid w:val="00B62C8A"/>
    <w:rsid w:val="00B7200E"/>
    <w:rsid w:val="00B73CF9"/>
    <w:rsid w:val="00B95670"/>
    <w:rsid w:val="00BA19D1"/>
    <w:rsid w:val="00BA37D3"/>
    <w:rsid w:val="00BA4436"/>
    <w:rsid w:val="00BA5A39"/>
    <w:rsid w:val="00BB6C87"/>
    <w:rsid w:val="00BB6D32"/>
    <w:rsid w:val="00BC0EA2"/>
    <w:rsid w:val="00BC3002"/>
    <w:rsid w:val="00BC6EC3"/>
    <w:rsid w:val="00BD2C6A"/>
    <w:rsid w:val="00BD535B"/>
    <w:rsid w:val="00BD72B8"/>
    <w:rsid w:val="00BE0A6B"/>
    <w:rsid w:val="00BE4DBF"/>
    <w:rsid w:val="00BE665C"/>
    <w:rsid w:val="00BF2FC9"/>
    <w:rsid w:val="00BF711D"/>
    <w:rsid w:val="00C015E1"/>
    <w:rsid w:val="00C02EC9"/>
    <w:rsid w:val="00C14B6A"/>
    <w:rsid w:val="00C160CF"/>
    <w:rsid w:val="00C165AB"/>
    <w:rsid w:val="00C20ED5"/>
    <w:rsid w:val="00C21EE9"/>
    <w:rsid w:val="00C23675"/>
    <w:rsid w:val="00C236D6"/>
    <w:rsid w:val="00C2557A"/>
    <w:rsid w:val="00C309CC"/>
    <w:rsid w:val="00C35290"/>
    <w:rsid w:val="00C359D6"/>
    <w:rsid w:val="00C35A3B"/>
    <w:rsid w:val="00C3786C"/>
    <w:rsid w:val="00C42066"/>
    <w:rsid w:val="00C53617"/>
    <w:rsid w:val="00C543DA"/>
    <w:rsid w:val="00C723C5"/>
    <w:rsid w:val="00C729A9"/>
    <w:rsid w:val="00C77B15"/>
    <w:rsid w:val="00C831D2"/>
    <w:rsid w:val="00C94908"/>
    <w:rsid w:val="00CA1D6C"/>
    <w:rsid w:val="00CA6CB2"/>
    <w:rsid w:val="00CB272B"/>
    <w:rsid w:val="00CB7BCA"/>
    <w:rsid w:val="00CC25DD"/>
    <w:rsid w:val="00CD4182"/>
    <w:rsid w:val="00CD49F7"/>
    <w:rsid w:val="00CE3115"/>
    <w:rsid w:val="00CE7FBA"/>
    <w:rsid w:val="00CF050F"/>
    <w:rsid w:val="00CF1DD2"/>
    <w:rsid w:val="00CF28FE"/>
    <w:rsid w:val="00D159CA"/>
    <w:rsid w:val="00D21771"/>
    <w:rsid w:val="00D22ACB"/>
    <w:rsid w:val="00D2749D"/>
    <w:rsid w:val="00D34D5B"/>
    <w:rsid w:val="00D37E01"/>
    <w:rsid w:val="00D41AE6"/>
    <w:rsid w:val="00D4258F"/>
    <w:rsid w:val="00D43E26"/>
    <w:rsid w:val="00D448A7"/>
    <w:rsid w:val="00D458B2"/>
    <w:rsid w:val="00D541E5"/>
    <w:rsid w:val="00D63951"/>
    <w:rsid w:val="00D64699"/>
    <w:rsid w:val="00D75855"/>
    <w:rsid w:val="00D81405"/>
    <w:rsid w:val="00D82E54"/>
    <w:rsid w:val="00D87C90"/>
    <w:rsid w:val="00D92324"/>
    <w:rsid w:val="00DB3675"/>
    <w:rsid w:val="00DB7103"/>
    <w:rsid w:val="00DB75C3"/>
    <w:rsid w:val="00DD2242"/>
    <w:rsid w:val="00DD3E2F"/>
    <w:rsid w:val="00DE64E4"/>
    <w:rsid w:val="00DE7033"/>
    <w:rsid w:val="00DE7A7B"/>
    <w:rsid w:val="00E0034F"/>
    <w:rsid w:val="00E071E2"/>
    <w:rsid w:val="00E11DB6"/>
    <w:rsid w:val="00E16365"/>
    <w:rsid w:val="00E214BB"/>
    <w:rsid w:val="00E23DFA"/>
    <w:rsid w:val="00E33F66"/>
    <w:rsid w:val="00E428C1"/>
    <w:rsid w:val="00E43F65"/>
    <w:rsid w:val="00E71AE4"/>
    <w:rsid w:val="00E7219C"/>
    <w:rsid w:val="00E723D8"/>
    <w:rsid w:val="00E90F61"/>
    <w:rsid w:val="00E913C9"/>
    <w:rsid w:val="00EA5908"/>
    <w:rsid w:val="00EA59E9"/>
    <w:rsid w:val="00EB4AE2"/>
    <w:rsid w:val="00ED1C44"/>
    <w:rsid w:val="00ED5577"/>
    <w:rsid w:val="00ED5DFC"/>
    <w:rsid w:val="00EE43A4"/>
    <w:rsid w:val="00EF00A5"/>
    <w:rsid w:val="00EF707C"/>
    <w:rsid w:val="00EF7581"/>
    <w:rsid w:val="00F011F2"/>
    <w:rsid w:val="00F04248"/>
    <w:rsid w:val="00F06E45"/>
    <w:rsid w:val="00F07C49"/>
    <w:rsid w:val="00F103DB"/>
    <w:rsid w:val="00F13645"/>
    <w:rsid w:val="00F1444B"/>
    <w:rsid w:val="00F22AC1"/>
    <w:rsid w:val="00F24DA3"/>
    <w:rsid w:val="00F25688"/>
    <w:rsid w:val="00F261F6"/>
    <w:rsid w:val="00F276A5"/>
    <w:rsid w:val="00F357B8"/>
    <w:rsid w:val="00F417A7"/>
    <w:rsid w:val="00F651F2"/>
    <w:rsid w:val="00F67D19"/>
    <w:rsid w:val="00F74594"/>
    <w:rsid w:val="00F95C56"/>
    <w:rsid w:val="00FA0448"/>
    <w:rsid w:val="00FA7452"/>
    <w:rsid w:val="00FB2EE5"/>
    <w:rsid w:val="00FC6954"/>
    <w:rsid w:val="00FC7C5A"/>
    <w:rsid w:val="00FD1B4D"/>
    <w:rsid w:val="00FE137C"/>
    <w:rsid w:val="00FE4D9E"/>
    <w:rsid w:val="00FF2A02"/>
    <w:rsid w:val="00FF6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F0FA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F0FA2"/>
  </w:style>
  <w:style w:type="paragraph" w:styleId="Footer">
    <w:name w:val="footer"/>
    <w:basedOn w:val="Normal"/>
    <w:link w:val="FooterChar"/>
    <w:uiPriority w:val="99"/>
    <w:semiHidden/>
    <w:unhideWhenUsed/>
    <w:rsid w:val="002F0FA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0FA2"/>
  </w:style>
  <w:style w:type="paragraph" w:customStyle="1" w:styleId="citation">
    <w:name w:val="citation"/>
    <w:basedOn w:val="Normal"/>
    <w:rsid w:val="00EF00A5"/>
    <w:pPr>
      <w:spacing w:line="480" w:lineRule="atLeast"/>
      <w:ind w:left="525" w:hanging="450"/>
    </w:pPr>
    <w:rPr>
      <w:rFonts w:eastAsia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EF00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F00A5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5C79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794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794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794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794E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794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794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ashingtonpost.com/wp-srv/newsweek/parent090798a.htm" TargetMode="External"/><Relationship Id="rId13" Type="http://schemas.openxmlformats.org/officeDocument/2006/relationships/package" Target="embeddings/Microsoft_Office_Excel_Worksheet1.xlsx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xchar.home.att.net/tna/williams.htm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life.familyeducation.com/parenting/role-models/36243.html?for_printing=1&amp;detoured...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xchar.home.att.net/tna/comment1.htm" TargetMode="Externa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5CE5A8-B151-4453-9B13-96B1A566B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1772</Words>
  <Characters>10105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cp:lastPrinted>2009-05-13T03:22:00Z</cp:lastPrinted>
  <dcterms:created xsi:type="dcterms:W3CDTF">2009-05-31T21:51:00Z</dcterms:created>
  <dcterms:modified xsi:type="dcterms:W3CDTF">2009-05-31T21:51:00Z</dcterms:modified>
</cp:coreProperties>
</file>